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1C73A" w14:textId="77777777" w:rsidR="0092386A" w:rsidRDefault="0092386A"/>
    <w:p w14:paraId="0D14F515" w14:textId="77777777" w:rsidR="00AA49EA" w:rsidRDefault="00AA49EA"/>
    <w:p w14:paraId="780AE784" w14:textId="77777777" w:rsidR="00AA49EA" w:rsidRDefault="00AA49EA"/>
    <w:p w14:paraId="55609855" w14:textId="77777777" w:rsidR="00AA49EA" w:rsidRDefault="00AA49EA"/>
    <w:p w14:paraId="75C0C593" w14:textId="77777777" w:rsidR="008C5E10" w:rsidRPr="00A62172" w:rsidRDefault="008C5E10" w:rsidP="008C5E10">
      <w:pPr>
        <w:tabs>
          <w:tab w:val="left" w:pos="1080"/>
          <w:tab w:val="left" w:pos="6915"/>
          <w:tab w:val="left" w:pos="9000"/>
        </w:tabs>
        <w:overflowPunct w:val="0"/>
        <w:autoSpaceDE w:val="0"/>
        <w:autoSpaceDN w:val="0"/>
        <w:adjustRightInd w:val="0"/>
        <w:spacing w:after="0" w:line="240" w:lineRule="auto"/>
        <w:ind w:right="23"/>
        <w:textAlignment w:val="baseline"/>
        <w:rPr>
          <w:rFonts w:eastAsia="Times New Roman" w:cstheme="minorHAnsi"/>
          <w:b/>
          <w:sz w:val="44"/>
          <w:szCs w:val="44"/>
          <w:lang w:eastAsia="fr-FR"/>
        </w:rPr>
      </w:pPr>
    </w:p>
    <w:p w14:paraId="7F688A4A"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688E3CAE"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33BACC88"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204557C6" w14:textId="77777777" w:rsidR="008C5E10" w:rsidRPr="00A62172"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0C219A13" w14:textId="77777777" w:rsidR="00096D3D" w:rsidRPr="00096D3D" w:rsidRDefault="00096D3D" w:rsidP="00096D3D">
      <w:pPr>
        <w:tabs>
          <w:tab w:val="left" w:pos="1080"/>
          <w:tab w:val="left" w:pos="9000"/>
        </w:tabs>
        <w:overflowPunct w:val="0"/>
        <w:autoSpaceDE w:val="0"/>
        <w:autoSpaceDN w:val="0"/>
        <w:adjustRightInd w:val="0"/>
        <w:spacing w:after="0" w:line="240" w:lineRule="auto"/>
        <w:textAlignment w:val="baseline"/>
        <w:rPr>
          <w:rFonts w:ascii="Calibri" w:eastAsia="Times New Roman" w:hAnsi="Calibri" w:cs="Calibri"/>
          <w:b/>
          <w:sz w:val="44"/>
          <w:szCs w:val="44"/>
          <w:lang w:eastAsia="fr-FR"/>
        </w:rPr>
      </w:pPr>
    </w:p>
    <w:p w14:paraId="02BE9E2D" w14:textId="77777777" w:rsidR="0050299C" w:rsidRPr="00C41569" w:rsidRDefault="0050299C" w:rsidP="0050299C">
      <w:pPr>
        <w:pBdr>
          <w:bottom w:val="single" w:sz="4" w:space="1" w:color="auto"/>
        </w:pBdr>
        <w:tabs>
          <w:tab w:val="left" w:pos="9000"/>
        </w:tabs>
        <w:spacing w:after="0" w:line="240" w:lineRule="auto"/>
        <w:jc w:val="right"/>
        <w:rPr>
          <w:rFonts w:eastAsia="Times New Roman" w:cstheme="minorHAnsi"/>
          <w:b/>
          <w:color w:val="4F81BD" w:themeColor="accent1"/>
          <w:sz w:val="44"/>
          <w:szCs w:val="44"/>
          <w:lang w:eastAsia="fr-FR"/>
        </w:rPr>
      </w:pPr>
      <w:bookmarkStart w:id="0" w:name="_Hlk117581307"/>
      <w:bookmarkStart w:id="1" w:name="_Hlk121232961"/>
      <w:r w:rsidRPr="00C41569">
        <w:rPr>
          <w:rFonts w:eastAsia="Times New Roman" w:cstheme="minorHAnsi"/>
          <w:b/>
          <w:color w:val="4F81BD" w:themeColor="accent1"/>
          <w:sz w:val="44"/>
          <w:szCs w:val="44"/>
          <w:lang w:eastAsia="fr-FR"/>
        </w:rPr>
        <w:t>Opération « AGENCE CENTRE VILLE »</w:t>
      </w:r>
    </w:p>
    <w:bookmarkEnd w:id="0"/>
    <w:p w14:paraId="65C6E037" w14:textId="77777777" w:rsidR="0050299C" w:rsidRPr="00C41569" w:rsidRDefault="0050299C" w:rsidP="0050299C">
      <w:pPr>
        <w:pBdr>
          <w:bottom w:val="single" w:sz="4" w:space="1" w:color="auto"/>
        </w:pBdr>
        <w:tabs>
          <w:tab w:val="left" w:pos="9000"/>
        </w:tabs>
        <w:spacing w:after="0" w:line="240" w:lineRule="auto"/>
        <w:jc w:val="right"/>
        <w:rPr>
          <w:rFonts w:eastAsia="Times New Roman" w:cstheme="minorHAnsi"/>
          <w:b/>
          <w:color w:val="4F81BD" w:themeColor="accent1"/>
          <w:sz w:val="44"/>
          <w:szCs w:val="44"/>
          <w:lang w:eastAsia="fr-FR"/>
        </w:rPr>
      </w:pPr>
      <w:r w:rsidRPr="00C41569">
        <w:rPr>
          <w:rFonts w:eastAsia="Times New Roman" w:cstheme="minorHAnsi"/>
          <w:b/>
          <w:color w:val="4F81BD" w:themeColor="accent1"/>
          <w:sz w:val="44"/>
          <w:szCs w:val="44"/>
          <w:lang w:eastAsia="fr-FR"/>
        </w:rPr>
        <w:t xml:space="preserve">Aménagement d’une agence clientèle </w:t>
      </w:r>
    </w:p>
    <w:p w14:paraId="07138D98" w14:textId="676AD9BA" w:rsidR="00330BE3" w:rsidRPr="0050299C" w:rsidRDefault="0050299C" w:rsidP="0050299C">
      <w:pPr>
        <w:pBdr>
          <w:bottom w:val="single" w:sz="4" w:space="1" w:color="auto"/>
        </w:pBdr>
        <w:tabs>
          <w:tab w:val="left" w:pos="9000"/>
        </w:tabs>
        <w:spacing w:after="0" w:line="240" w:lineRule="auto"/>
        <w:jc w:val="right"/>
        <w:rPr>
          <w:rFonts w:eastAsia="Times New Roman" w:cstheme="minorHAnsi"/>
          <w:b/>
          <w:color w:val="4F81BD" w:themeColor="accent1"/>
          <w:sz w:val="44"/>
          <w:szCs w:val="44"/>
          <w:lang w:eastAsia="fr-FR"/>
        </w:rPr>
      </w:pPr>
      <w:r>
        <w:rPr>
          <w:rFonts w:eastAsia="Times New Roman" w:cstheme="minorHAnsi"/>
          <w:b/>
          <w:color w:val="4F81BD" w:themeColor="accent1"/>
          <w:sz w:val="44"/>
          <w:szCs w:val="44"/>
          <w:lang w:eastAsia="fr-FR"/>
        </w:rPr>
        <w:t>-</w:t>
      </w:r>
      <w:r w:rsidRPr="003871A2">
        <w:rPr>
          <w:rFonts w:eastAsia="Times New Roman" w:cstheme="minorHAnsi"/>
          <w:b/>
          <w:color w:val="4F81BD" w:themeColor="accent1"/>
          <w:sz w:val="44"/>
          <w:szCs w:val="44"/>
          <w:lang w:eastAsia="fr-FR"/>
        </w:rPr>
        <w:t xml:space="preserve"> </w:t>
      </w:r>
      <w:r w:rsidRPr="009247B4">
        <w:rPr>
          <w:rFonts w:eastAsia="Times New Roman" w:cstheme="minorHAnsi"/>
          <w:b/>
          <w:color w:val="4F81BD" w:themeColor="accent1"/>
          <w:sz w:val="44"/>
          <w:szCs w:val="44"/>
          <w:lang w:eastAsia="fr-FR"/>
        </w:rPr>
        <w:t>Commune</w:t>
      </w:r>
      <w:r>
        <w:rPr>
          <w:rFonts w:eastAsia="Times New Roman" w:cstheme="minorHAnsi"/>
          <w:b/>
          <w:color w:val="4F81BD" w:themeColor="accent1"/>
          <w:sz w:val="44"/>
          <w:szCs w:val="44"/>
          <w:lang w:eastAsia="fr-FR"/>
        </w:rPr>
        <w:t xml:space="preserve"> de NOUMEA</w:t>
      </w:r>
    </w:p>
    <w:bookmarkEnd w:id="1"/>
    <w:p w14:paraId="142BB319" w14:textId="77777777" w:rsidR="00330BE3" w:rsidRPr="00330BE3" w:rsidRDefault="00330BE3" w:rsidP="00330BE3">
      <w:pPr>
        <w:tabs>
          <w:tab w:val="left" w:pos="9000"/>
        </w:tabs>
        <w:spacing w:after="0" w:line="240" w:lineRule="auto"/>
        <w:jc w:val="center"/>
        <w:rPr>
          <w:rFonts w:ascii="Calibri" w:eastAsia="Times New Roman" w:hAnsi="Calibri" w:cs="Calibri"/>
          <w:b/>
          <w:color w:val="00B0F0"/>
          <w:sz w:val="36"/>
          <w:szCs w:val="36"/>
          <w:lang w:eastAsia="fr-FR"/>
        </w:rPr>
      </w:pPr>
    </w:p>
    <w:p w14:paraId="6B82865E" w14:textId="77777777" w:rsidR="00330BE3" w:rsidRPr="00330BE3" w:rsidRDefault="00330BE3" w:rsidP="00330BE3">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bookmarkStart w:id="2" w:name="_Toc208037233"/>
      <w:bookmarkStart w:id="3" w:name="_Toc210187550"/>
      <w:bookmarkStart w:id="4" w:name="_Toc384890407"/>
      <w:r w:rsidRPr="00330BE3">
        <w:rPr>
          <w:rFonts w:ascii="Calibri" w:eastAsia="Times New Roman" w:hAnsi="Calibri" w:cs="Calibri"/>
          <w:b/>
          <w:i/>
          <w:color w:val="C45911"/>
          <w:sz w:val="32"/>
          <w:szCs w:val="32"/>
          <w:lang w:eastAsia="fr-FR"/>
        </w:rPr>
        <w:t xml:space="preserve">Pièce n° 2 – </w:t>
      </w:r>
      <w:bookmarkEnd w:id="2"/>
      <w:bookmarkEnd w:id="3"/>
      <w:bookmarkEnd w:id="4"/>
      <w:r w:rsidRPr="00330BE3">
        <w:rPr>
          <w:rFonts w:ascii="Calibri" w:eastAsia="Times New Roman" w:hAnsi="Calibri" w:cs="Calibri"/>
          <w:b/>
          <w:i/>
          <w:color w:val="C45911"/>
          <w:sz w:val="32"/>
          <w:szCs w:val="32"/>
          <w:lang w:eastAsia="fr-FR"/>
        </w:rPr>
        <w:t>Cahier des Clauses Administratives Particulières</w:t>
      </w:r>
    </w:p>
    <w:p w14:paraId="0969BE83" w14:textId="11C1790B" w:rsidR="00330BE3" w:rsidRPr="00330BE3" w:rsidRDefault="00330BE3" w:rsidP="00330BE3">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330BE3">
        <w:rPr>
          <w:rFonts w:ascii="Calibri" w:eastAsia="Times New Roman" w:hAnsi="Calibri" w:cs="Calibri"/>
          <w:b/>
          <w:color w:val="C45911"/>
          <w:sz w:val="32"/>
          <w:szCs w:val="32"/>
          <w:lang w:eastAsia="fr-FR"/>
        </w:rPr>
        <w:t xml:space="preserve">N° de marché : </w:t>
      </w:r>
      <w:bookmarkStart w:id="5" w:name="_Hlk121232984"/>
      <w:r w:rsidR="00137F39">
        <w:rPr>
          <w:rFonts w:ascii="Calibri" w:eastAsia="Times New Roman" w:hAnsi="Calibri" w:cs="Calibri"/>
          <w:b/>
          <w:color w:val="5B9BD5"/>
          <w:sz w:val="32"/>
          <w:szCs w:val="32"/>
          <w:lang w:eastAsia="fr-FR"/>
        </w:rPr>
        <w:t>120</w:t>
      </w:r>
      <w:r w:rsidR="0050299C">
        <w:rPr>
          <w:rFonts w:ascii="Calibri" w:eastAsia="Times New Roman" w:hAnsi="Calibri" w:cs="Calibri"/>
          <w:b/>
          <w:color w:val="5B9BD5"/>
          <w:sz w:val="32"/>
          <w:szCs w:val="32"/>
          <w:lang w:eastAsia="fr-FR"/>
        </w:rPr>
        <w:t>24</w:t>
      </w:r>
      <w:r w:rsidRPr="00330BE3">
        <w:rPr>
          <w:rFonts w:ascii="Calibri" w:eastAsia="Times New Roman" w:hAnsi="Calibri" w:cs="Calibri"/>
          <w:b/>
          <w:color w:val="5B9BD5"/>
          <w:sz w:val="32"/>
          <w:szCs w:val="32"/>
          <w:lang w:eastAsia="fr-FR"/>
        </w:rPr>
        <w:t>/202</w:t>
      </w:r>
      <w:r w:rsidR="0050299C">
        <w:rPr>
          <w:rFonts w:ascii="Calibri" w:eastAsia="Times New Roman" w:hAnsi="Calibri" w:cs="Calibri"/>
          <w:b/>
          <w:color w:val="5B9BD5"/>
          <w:sz w:val="32"/>
          <w:szCs w:val="32"/>
          <w:lang w:eastAsia="fr-FR"/>
        </w:rPr>
        <w:t>5</w:t>
      </w:r>
      <w:r w:rsidRPr="00330BE3">
        <w:rPr>
          <w:rFonts w:ascii="Calibri" w:eastAsia="Times New Roman" w:hAnsi="Calibri" w:cs="Calibri"/>
          <w:b/>
          <w:color w:val="5B9BD5"/>
          <w:sz w:val="32"/>
          <w:szCs w:val="32"/>
          <w:lang w:eastAsia="fr-FR"/>
        </w:rPr>
        <w:t>/</w:t>
      </w:r>
      <w:r w:rsidR="00137F39">
        <w:rPr>
          <w:rFonts w:ascii="Calibri" w:eastAsia="Times New Roman" w:hAnsi="Calibri" w:cs="Calibri"/>
          <w:b/>
          <w:color w:val="5B9BD5"/>
          <w:sz w:val="32"/>
          <w:szCs w:val="32"/>
          <w:lang w:eastAsia="fr-FR"/>
        </w:rPr>
        <w:t>01</w:t>
      </w:r>
      <w:bookmarkEnd w:id="5"/>
    </w:p>
    <w:p w14:paraId="38BE4C88" w14:textId="77777777" w:rsidR="00330BE3" w:rsidRPr="00330BE3" w:rsidRDefault="00330BE3" w:rsidP="00330BE3">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28"/>
          <w:szCs w:val="28"/>
          <w:lang w:eastAsia="fr-FR"/>
        </w:rPr>
      </w:pPr>
    </w:p>
    <w:p w14:paraId="778AC5EF" w14:textId="77777777" w:rsidR="00330BE3" w:rsidRPr="00330BE3" w:rsidRDefault="00330BE3" w:rsidP="00330BE3">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1D85B6F" w14:textId="77777777" w:rsidR="00330BE3" w:rsidRPr="00330BE3" w:rsidRDefault="00330BE3" w:rsidP="00330BE3">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043883AD" w14:textId="77777777" w:rsidR="00330BE3" w:rsidRPr="00330BE3" w:rsidRDefault="00330BE3" w:rsidP="00330BE3">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072028DE" w14:textId="77777777" w:rsidR="00330BE3" w:rsidRPr="00330BE3" w:rsidRDefault="00330BE3" w:rsidP="00330BE3">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77CC75C8" w14:textId="369767A6" w:rsidR="00330BE3" w:rsidRDefault="00330BE3" w:rsidP="00330BE3">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330BE3">
        <w:rPr>
          <w:rFonts w:ascii="Calibri" w:eastAsia="Times New Roman" w:hAnsi="Calibri" w:cs="Calibri"/>
          <w:b/>
          <w:color w:val="C45911"/>
          <w:sz w:val="32"/>
          <w:szCs w:val="32"/>
          <w:lang w:eastAsia="fr-FR"/>
        </w:rPr>
        <w:t>Marché privé de Travaux</w:t>
      </w:r>
    </w:p>
    <w:p w14:paraId="69701E53" w14:textId="77777777" w:rsidR="00703CE8" w:rsidRPr="00330BE3" w:rsidRDefault="00703CE8" w:rsidP="00330BE3">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p>
    <w:p w14:paraId="79CF6F24" w14:textId="3504EB65" w:rsidR="00330BE3" w:rsidRPr="00330BE3" w:rsidRDefault="00330BE3" w:rsidP="00703CE8">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32"/>
          <w:szCs w:val="32"/>
          <w:lang w:eastAsia="fr-FR"/>
        </w:rPr>
      </w:pPr>
      <w:r w:rsidRPr="00330BE3">
        <w:rPr>
          <w:rFonts w:ascii="Calibri" w:eastAsia="Times New Roman" w:hAnsi="Calibri" w:cs="Calibri"/>
          <w:b/>
          <w:sz w:val="32"/>
          <w:szCs w:val="32"/>
          <w:lang w:eastAsia="fr-FR"/>
        </w:rPr>
        <w:t xml:space="preserve">Titulaires : </w:t>
      </w:r>
      <w:r w:rsidR="00703CE8">
        <w:rPr>
          <w:rFonts w:ascii="Calibri" w:eastAsia="Times New Roman" w:hAnsi="Calibri" w:cs="Calibri"/>
          <w:b/>
          <w:sz w:val="32"/>
          <w:szCs w:val="32"/>
          <w:lang w:eastAsia="fr-FR"/>
        </w:rPr>
        <w:t>________________________</w:t>
      </w:r>
    </w:p>
    <w:p w14:paraId="25E7B117" w14:textId="77777777" w:rsidR="00330BE3" w:rsidRPr="00330BE3" w:rsidRDefault="00330BE3" w:rsidP="00330BE3">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32"/>
          <w:szCs w:val="32"/>
          <w:lang w:eastAsia="fr-FR"/>
        </w:rPr>
      </w:pPr>
    </w:p>
    <w:p w14:paraId="44818051" w14:textId="126B12A6" w:rsidR="00330BE3" w:rsidRPr="00330BE3" w:rsidRDefault="00C91314" w:rsidP="00C91314">
      <w:pPr>
        <w:tabs>
          <w:tab w:val="left" w:pos="1080"/>
          <w:tab w:val="left" w:pos="8055"/>
          <w:tab w:val="left" w:pos="9000"/>
        </w:tabs>
        <w:overflowPunct w:val="0"/>
        <w:autoSpaceDE w:val="0"/>
        <w:autoSpaceDN w:val="0"/>
        <w:adjustRightInd w:val="0"/>
        <w:spacing w:after="0" w:line="240" w:lineRule="auto"/>
        <w:textAlignment w:val="baseline"/>
        <w:rPr>
          <w:rFonts w:ascii="Calibri" w:eastAsia="Times New Roman" w:hAnsi="Calibri" w:cs="Calibri"/>
          <w:b/>
          <w:sz w:val="32"/>
          <w:szCs w:val="32"/>
          <w:lang w:eastAsia="fr-FR"/>
        </w:rPr>
      </w:pPr>
      <w:r>
        <w:rPr>
          <w:rFonts w:ascii="Calibri" w:eastAsia="Times New Roman" w:hAnsi="Calibri" w:cs="Calibri"/>
          <w:b/>
          <w:sz w:val="32"/>
          <w:szCs w:val="32"/>
          <w:lang w:eastAsia="fr-FR"/>
        </w:rPr>
        <w:tab/>
      </w:r>
      <w:r>
        <w:rPr>
          <w:rFonts w:ascii="Calibri" w:eastAsia="Times New Roman" w:hAnsi="Calibri" w:cs="Calibri"/>
          <w:b/>
          <w:sz w:val="32"/>
          <w:szCs w:val="32"/>
          <w:lang w:eastAsia="fr-FR"/>
        </w:rPr>
        <w:tab/>
      </w:r>
      <w:r>
        <w:rPr>
          <w:rFonts w:ascii="Calibri" w:eastAsia="Times New Roman" w:hAnsi="Calibri" w:cs="Calibri"/>
          <w:b/>
          <w:sz w:val="32"/>
          <w:szCs w:val="32"/>
          <w:lang w:eastAsia="fr-FR"/>
        </w:rPr>
        <w:tab/>
      </w:r>
    </w:p>
    <w:p w14:paraId="37248FC6" w14:textId="77777777" w:rsidR="00330BE3" w:rsidRPr="00330BE3" w:rsidRDefault="00330BE3" w:rsidP="00330BE3">
      <w:pPr>
        <w:spacing w:after="0" w:line="240" w:lineRule="auto"/>
        <w:rPr>
          <w:rFonts w:ascii="Calibri" w:eastAsia="Times New Roman" w:hAnsi="Calibri" w:cs="Calibri"/>
          <w:sz w:val="32"/>
          <w:szCs w:val="32"/>
          <w:lang w:eastAsia="fr-FR"/>
        </w:rPr>
      </w:pPr>
    </w:p>
    <w:p w14:paraId="10AC6B6F" w14:textId="77777777" w:rsidR="00330BE3" w:rsidRPr="00330BE3" w:rsidRDefault="00330BE3" w:rsidP="00330BE3">
      <w:pPr>
        <w:tabs>
          <w:tab w:val="left" w:pos="1985"/>
        </w:tabs>
        <w:spacing w:after="0" w:line="240" w:lineRule="auto"/>
        <w:rPr>
          <w:rFonts w:ascii="Calibri" w:eastAsia="Times New Roman" w:hAnsi="Calibri" w:cs="Calibri"/>
          <w:b/>
          <w:sz w:val="24"/>
          <w:szCs w:val="24"/>
          <w:lang w:eastAsia="fr-FR"/>
        </w:rPr>
      </w:pPr>
      <w:r w:rsidRPr="00330BE3">
        <w:rPr>
          <w:rFonts w:ascii="Calibri" w:eastAsia="Times New Roman" w:hAnsi="Calibri" w:cs="Calibri"/>
          <w:b/>
          <w:sz w:val="24"/>
          <w:szCs w:val="24"/>
          <w:lang w:eastAsia="fr-FR"/>
        </w:rPr>
        <w:t xml:space="preserve"> </w:t>
      </w:r>
    </w:p>
    <w:p w14:paraId="41A24642" w14:textId="77777777" w:rsidR="00330BE3" w:rsidRPr="00330BE3" w:rsidRDefault="00330BE3" w:rsidP="00330BE3">
      <w:pPr>
        <w:tabs>
          <w:tab w:val="left" w:pos="1985"/>
        </w:tabs>
        <w:spacing w:after="0" w:line="240" w:lineRule="auto"/>
        <w:rPr>
          <w:rFonts w:ascii="Calibri" w:eastAsia="Times New Roman" w:hAnsi="Calibri" w:cs="Calibri"/>
          <w:b/>
          <w:sz w:val="24"/>
          <w:szCs w:val="24"/>
          <w:lang w:eastAsia="fr-FR"/>
        </w:rPr>
      </w:pPr>
    </w:p>
    <w:p w14:paraId="096E3004" w14:textId="77777777" w:rsidR="00330BE3" w:rsidRPr="00330BE3" w:rsidRDefault="00330BE3" w:rsidP="00330BE3">
      <w:pPr>
        <w:tabs>
          <w:tab w:val="left" w:pos="1985"/>
        </w:tabs>
        <w:spacing w:after="0" w:line="240" w:lineRule="auto"/>
        <w:rPr>
          <w:rFonts w:ascii="Calibri" w:eastAsia="Times New Roman" w:hAnsi="Calibri" w:cs="Calibri"/>
          <w:b/>
          <w:sz w:val="24"/>
          <w:szCs w:val="24"/>
          <w:lang w:eastAsia="fr-FR"/>
        </w:rPr>
      </w:pPr>
    </w:p>
    <w:p w14:paraId="6334BB5B" w14:textId="77777777" w:rsidR="00330BE3" w:rsidRPr="00330BE3" w:rsidRDefault="00330BE3" w:rsidP="00330BE3">
      <w:pPr>
        <w:spacing w:after="160" w:line="259" w:lineRule="auto"/>
        <w:rPr>
          <w:rFonts w:ascii="Calibri" w:eastAsia="Times New Roman" w:hAnsi="Calibri" w:cs="Calibri"/>
          <w:b/>
          <w:sz w:val="24"/>
          <w:szCs w:val="24"/>
          <w:lang w:eastAsia="fr-FR"/>
        </w:rPr>
      </w:pPr>
      <w:r w:rsidRPr="00330BE3">
        <w:rPr>
          <w:rFonts w:ascii="Calibri" w:eastAsia="Times New Roman" w:hAnsi="Calibri" w:cs="Calibri"/>
          <w:b/>
          <w:sz w:val="24"/>
          <w:szCs w:val="24"/>
          <w:lang w:eastAsia="fr-FR"/>
        </w:rPr>
        <w:br w:type="page"/>
      </w:r>
    </w:p>
    <w:sdt>
      <w:sdtPr>
        <w:rPr>
          <w:rFonts w:eastAsia="Calibri" w:cstheme="minorHAnsi"/>
          <w:sz w:val="20"/>
          <w:szCs w:val="20"/>
        </w:rPr>
        <w:id w:val="1998464841"/>
        <w:docPartObj>
          <w:docPartGallery w:val="Table of Contents"/>
          <w:docPartUnique/>
        </w:docPartObj>
      </w:sdtPr>
      <w:sdtEndPr>
        <w:rPr>
          <w:bCs/>
        </w:rPr>
      </w:sdtEndPr>
      <w:sdtContent>
        <w:p w14:paraId="79046AD8" w14:textId="6367B289" w:rsidR="00330BE3" w:rsidRPr="002A7AD1" w:rsidRDefault="002A7AD1" w:rsidP="00330BE3">
          <w:pPr>
            <w:keepNext/>
            <w:keepLines/>
            <w:spacing w:before="240" w:after="0" w:line="259" w:lineRule="auto"/>
            <w:rPr>
              <w:rFonts w:eastAsia="Times New Roman" w:cstheme="minorHAnsi"/>
              <w:b/>
              <w:color w:val="E36C0A" w:themeColor="accent6" w:themeShade="BF"/>
              <w:sz w:val="28"/>
              <w:szCs w:val="28"/>
              <w:lang w:eastAsia="fr-FR"/>
            </w:rPr>
          </w:pPr>
          <w:r w:rsidRPr="002A7AD1">
            <w:rPr>
              <w:rFonts w:eastAsia="Times New Roman" w:cstheme="minorHAnsi"/>
              <w:b/>
              <w:color w:val="E36C0A" w:themeColor="accent6" w:themeShade="BF"/>
              <w:sz w:val="28"/>
              <w:szCs w:val="28"/>
              <w:lang w:eastAsia="fr-FR"/>
            </w:rPr>
            <w:t>TABLE DES MATIERES</w:t>
          </w:r>
        </w:p>
        <w:p w14:paraId="196E81F8" w14:textId="77777777" w:rsidR="00326084" w:rsidRDefault="00330BE3">
          <w:pPr>
            <w:pStyle w:val="TM1"/>
            <w:rPr>
              <w:rFonts w:asciiTheme="minorHAnsi" w:eastAsiaTheme="minorEastAsia" w:hAnsiTheme="minorHAnsi" w:cstheme="minorBidi"/>
              <w:b w:val="0"/>
              <w:bCs w:val="0"/>
              <w:caps w:val="0"/>
              <w:noProof/>
              <w:u w:val="none"/>
            </w:rPr>
          </w:pPr>
          <w:r w:rsidRPr="002A7AD1">
            <w:rPr>
              <w:rFonts w:asciiTheme="minorHAnsi" w:hAnsiTheme="minorHAnsi" w:cstheme="minorHAnsi"/>
              <w:b w:val="0"/>
              <w:bCs w:val="0"/>
              <w:sz w:val="20"/>
              <w:szCs w:val="20"/>
              <w:u w:val="none"/>
            </w:rPr>
            <w:fldChar w:fldCharType="begin"/>
          </w:r>
          <w:r w:rsidRPr="002A7AD1">
            <w:rPr>
              <w:rFonts w:asciiTheme="minorHAnsi" w:hAnsiTheme="minorHAnsi" w:cstheme="minorHAnsi"/>
              <w:b w:val="0"/>
              <w:sz w:val="20"/>
              <w:szCs w:val="20"/>
              <w:u w:val="none"/>
            </w:rPr>
            <w:instrText xml:space="preserve"> TOC \o "1-3" \h \z \u </w:instrText>
          </w:r>
          <w:r w:rsidRPr="002A7AD1">
            <w:rPr>
              <w:rFonts w:asciiTheme="minorHAnsi" w:hAnsiTheme="minorHAnsi" w:cstheme="minorHAnsi"/>
              <w:b w:val="0"/>
              <w:bCs w:val="0"/>
              <w:sz w:val="20"/>
              <w:szCs w:val="20"/>
              <w:u w:val="none"/>
            </w:rPr>
            <w:fldChar w:fldCharType="separate"/>
          </w:r>
          <w:hyperlink w:anchor="_Toc210155495" w:history="1">
            <w:r w:rsidR="00326084" w:rsidRPr="00121E4B">
              <w:rPr>
                <w:rStyle w:val="Lienhypertexte"/>
                <w:rFonts w:ascii="Calibri" w:hAnsi="Calibri" w:cs="Calibri"/>
                <w:noProof/>
              </w:rPr>
              <w:t>ARTICLE 1 - OBJET DU MARCHE – DISPOSITIONS GENERALES</w:t>
            </w:r>
            <w:r w:rsidR="00326084">
              <w:rPr>
                <w:noProof/>
                <w:webHidden/>
              </w:rPr>
              <w:tab/>
            </w:r>
            <w:r w:rsidR="00326084">
              <w:rPr>
                <w:noProof/>
                <w:webHidden/>
              </w:rPr>
              <w:fldChar w:fldCharType="begin"/>
            </w:r>
            <w:r w:rsidR="00326084">
              <w:rPr>
                <w:noProof/>
                <w:webHidden/>
              </w:rPr>
              <w:instrText xml:space="preserve"> PAGEREF _Toc210155495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3F7CD911" w14:textId="77777777" w:rsidR="00326084" w:rsidRDefault="00677F77">
          <w:pPr>
            <w:pStyle w:val="TM2"/>
            <w:tabs>
              <w:tab w:val="right" w:leader="dot" w:pos="9912"/>
            </w:tabs>
            <w:rPr>
              <w:rFonts w:asciiTheme="minorHAnsi" w:eastAsiaTheme="minorEastAsia" w:hAnsiTheme="minorHAnsi" w:cstheme="minorBidi"/>
              <w:bCs w:val="0"/>
              <w:smallCaps w:val="0"/>
              <w:noProof/>
              <w:sz w:val="22"/>
            </w:rPr>
          </w:pPr>
          <w:hyperlink w:anchor="_Toc210155496" w:history="1">
            <w:r w:rsidR="00326084" w:rsidRPr="00121E4B">
              <w:rPr>
                <w:rStyle w:val="Lienhypertexte"/>
                <w:rFonts w:ascii="Calibri" w:hAnsi="Calibri" w:cs="Calibri"/>
                <w:b/>
                <w:noProof/>
              </w:rPr>
              <w:t>1.1 Objet du marché – Emplacement des travaux</w:t>
            </w:r>
            <w:r w:rsidR="00326084">
              <w:rPr>
                <w:noProof/>
                <w:webHidden/>
              </w:rPr>
              <w:tab/>
            </w:r>
            <w:r w:rsidR="00326084">
              <w:rPr>
                <w:noProof/>
                <w:webHidden/>
              </w:rPr>
              <w:fldChar w:fldCharType="begin"/>
            </w:r>
            <w:r w:rsidR="00326084">
              <w:rPr>
                <w:noProof/>
                <w:webHidden/>
              </w:rPr>
              <w:instrText xml:space="preserve"> PAGEREF _Toc210155496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33A03014"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497" w:history="1">
            <w:r w:rsidR="00326084" w:rsidRPr="00121E4B">
              <w:rPr>
                <w:rStyle w:val="Lienhypertexte"/>
                <w:rFonts w:ascii="Calibri" w:hAnsi="Calibri" w:cs="Calibri"/>
                <w:b/>
                <w:noProof/>
              </w:rPr>
              <w:t>1.2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Allotissement</w:t>
            </w:r>
            <w:r w:rsidR="00326084">
              <w:rPr>
                <w:noProof/>
                <w:webHidden/>
              </w:rPr>
              <w:tab/>
            </w:r>
            <w:r w:rsidR="00326084">
              <w:rPr>
                <w:noProof/>
                <w:webHidden/>
              </w:rPr>
              <w:fldChar w:fldCharType="begin"/>
            </w:r>
            <w:r w:rsidR="00326084">
              <w:rPr>
                <w:noProof/>
                <w:webHidden/>
              </w:rPr>
              <w:instrText xml:space="preserve"> PAGEREF _Toc210155497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23612D0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498" w:history="1">
            <w:r w:rsidR="00326084" w:rsidRPr="00121E4B">
              <w:rPr>
                <w:rStyle w:val="Lienhypertexte"/>
                <w:rFonts w:ascii="Calibri" w:eastAsia="Arial Unicode MS" w:hAnsi="Calibri" w:cs="Calibri"/>
                <w:b/>
                <w:iCs/>
                <w:noProof/>
              </w:rPr>
              <w:t>1.3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Décomposition en tranches</w:t>
            </w:r>
            <w:r w:rsidR="00326084">
              <w:rPr>
                <w:noProof/>
                <w:webHidden/>
              </w:rPr>
              <w:tab/>
            </w:r>
            <w:r w:rsidR="00326084">
              <w:rPr>
                <w:noProof/>
                <w:webHidden/>
              </w:rPr>
              <w:fldChar w:fldCharType="begin"/>
            </w:r>
            <w:r w:rsidR="00326084">
              <w:rPr>
                <w:noProof/>
                <w:webHidden/>
              </w:rPr>
              <w:instrText xml:space="preserve"> PAGEREF _Toc210155498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620872FA"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499" w:history="1">
            <w:r w:rsidR="00326084" w:rsidRPr="00121E4B">
              <w:rPr>
                <w:rStyle w:val="Lienhypertexte"/>
                <w:rFonts w:ascii="Calibri" w:hAnsi="Calibri" w:cs="Calibri"/>
                <w:b/>
                <w:noProof/>
              </w:rPr>
              <w:t>1.4</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Contrôle des prix de revient</w:t>
            </w:r>
            <w:r w:rsidR="00326084">
              <w:rPr>
                <w:noProof/>
                <w:webHidden/>
              </w:rPr>
              <w:tab/>
            </w:r>
            <w:r w:rsidR="00326084">
              <w:rPr>
                <w:noProof/>
                <w:webHidden/>
              </w:rPr>
              <w:fldChar w:fldCharType="begin"/>
            </w:r>
            <w:r w:rsidR="00326084">
              <w:rPr>
                <w:noProof/>
                <w:webHidden/>
              </w:rPr>
              <w:instrText xml:space="preserve"> PAGEREF _Toc210155499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792FC51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00" w:history="1">
            <w:r w:rsidR="00326084" w:rsidRPr="00121E4B">
              <w:rPr>
                <w:rStyle w:val="Lienhypertexte"/>
                <w:rFonts w:ascii="Calibri" w:hAnsi="Calibri" w:cs="Calibri"/>
                <w:b/>
                <w:noProof/>
              </w:rPr>
              <w:t>1.5</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Dispositions particulières</w:t>
            </w:r>
            <w:r w:rsidR="00326084">
              <w:rPr>
                <w:noProof/>
                <w:webHidden/>
              </w:rPr>
              <w:tab/>
            </w:r>
            <w:r w:rsidR="00326084">
              <w:rPr>
                <w:noProof/>
                <w:webHidden/>
              </w:rPr>
              <w:fldChar w:fldCharType="begin"/>
            </w:r>
            <w:r w:rsidR="00326084">
              <w:rPr>
                <w:noProof/>
                <w:webHidden/>
              </w:rPr>
              <w:instrText xml:space="preserve"> PAGEREF _Toc210155500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38A84517"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01" w:history="1">
            <w:r w:rsidR="00326084" w:rsidRPr="00121E4B">
              <w:rPr>
                <w:rStyle w:val="Lienhypertexte"/>
                <w:rFonts w:ascii="Calibri" w:hAnsi="Calibri" w:cs="Calibri"/>
                <w:b/>
                <w:noProof/>
              </w:rPr>
              <w:t>1.6</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Maître d'œuvre</w:t>
            </w:r>
            <w:r w:rsidR="00326084">
              <w:rPr>
                <w:noProof/>
                <w:webHidden/>
              </w:rPr>
              <w:tab/>
            </w:r>
            <w:r w:rsidR="00326084">
              <w:rPr>
                <w:noProof/>
                <w:webHidden/>
              </w:rPr>
              <w:fldChar w:fldCharType="begin"/>
            </w:r>
            <w:r w:rsidR="00326084">
              <w:rPr>
                <w:noProof/>
                <w:webHidden/>
              </w:rPr>
              <w:instrText xml:space="preserve"> PAGEREF _Toc210155501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2A6F5F72" w14:textId="77777777" w:rsidR="00326084" w:rsidRDefault="00677F77">
          <w:pPr>
            <w:pStyle w:val="TM2"/>
            <w:tabs>
              <w:tab w:val="right" w:leader="dot" w:pos="9912"/>
            </w:tabs>
            <w:rPr>
              <w:rFonts w:asciiTheme="minorHAnsi" w:eastAsiaTheme="minorEastAsia" w:hAnsiTheme="minorHAnsi" w:cstheme="minorBidi"/>
              <w:bCs w:val="0"/>
              <w:smallCaps w:val="0"/>
              <w:noProof/>
              <w:sz w:val="22"/>
            </w:rPr>
          </w:pPr>
          <w:hyperlink w:anchor="_Toc210155502" w:history="1">
            <w:r w:rsidR="00326084" w:rsidRPr="00121E4B">
              <w:rPr>
                <w:rStyle w:val="Lienhypertexte"/>
                <w:rFonts w:ascii="Calibri" w:hAnsi="Calibri" w:cs="Calibri"/>
                <w:b/>
                <w:noProof/>
              </w:rPr>
              <w:t>1.7 Contrôles Techniques et géotechniques</w:t>
            </w:r>
            <w:r w:rsidR="00326084">
              <w:rPr>
                <w:noProof/>
                <w:webHidden/>
              </w:rPr>
              <w:tab/>
            </w:r>
            <w:r w:rsidR="00326084">
              <w:rPr>
                <w:noProof/>
                <w:webHidden/>
              </w:rPr>
              <w:fldChar w:fldCharType="begin"/>
            </w:r>
            <w:r w:rsidR="00326084">
              <w:rPr>
                <w:noProof/>
                <w:webHidden/>
              </w:rPr>
              <w:instrText xml:space="preserve"> PAGEREF _Toc210155502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0DAD54F6"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03" w:history="1">
            <w:r w:rsidR="00326084" w:rsidRPr="00121E4B">
              <w:rPr>
                <w:rStyle w:val="Lienhypertexte"/>
                <w:rFonts w:ascii="Calibri" w:hAnsi="Calibri"/>
                <w:b/>
                <w:noProof/>
              </w:rPr>
              <w:t>1.7.1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Contrôle Technique</w:t>
            </w:r>
            <w:r w:rsidR="00326084">
              <w:rPr>
                <w:noProof/>
                <w:webHidden/>
              </w:rPr>
              <w:tab/>
            </w:r>
            <w:r w:rsidR="00326084">
              <w:rPr>
                <w:noProof/>
                <w:webHidden/>
              </w:rPr>
              <w:fldChar w:fldCharType="begin"/>
            </w:r>
            <w:r w:rsidR="00326084">
              <w:rPr>
                <w:noProof/>
                <w:webHidden/>
              </w:rPr>
              <w:instrText xml:space="preserve"> PAGEREF _Toc210155503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4DA10BDA"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04" w:history="1">
            <w:r w:rsidR="00326084" w:rsidRPr="00121E4B">
              <w:rPr>
                <w:rStyle w:val="Lienhypertexte"/>
                <w:rFonts w:ascii="Calibri" w:hAnsi="Calibri"/>
                <w:b/>
                <w:noProof/>
              </w:rPr>
              <w:t>1.7.2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Contrôle géotechnique</w:t>
            </w:r>
            <w:r w:rsidR="00326084">
              <w:rPr>
                <w:noProof/>
                <w:webHidden/>
              </w:rPr>
              <w:tab/>
            </w:r>
            <w:r w:rsidR="00326084">
              <w:rPr>
                <w:noProof/>
                <w:webHidden/>
              </w:rPr>
              <w:fldChar w:fldCharType="begin"/>
            </w:r>
            <w:r w:rsidR="00326084">
              <w:rPr>
                <w:noProof/>
                <w:webHidden/>
              </w:rPr>
              <w:instrText xml:space="preserve"> PAGEREF _Toc210155504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365083A9"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05" w:history="1">
            <w:r w:rsidR="00326084" w:rsidRPr="00121E4B">
              <w:rPr>
                <w:rStyle w:val="Lienhypertexte"/>
                <w:rFonts w:ascii="Calibri" w:hAnsi="Calibri"/>
                <w:b/>
                <w:noProof/>
              </w:rPr>
              <w:t>1.8</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Missions de Pilotage et de Coordination de la Santé et la Sécurité</w:t>
            </w:r>
            <w:r w:rsidR="00326084">
              <w:rPr>
                <w:noProof/>
                <w:webHidden/>
              </w:rPr>
              <w:tab/>
            </w:r>
            <w:r w:rsidR="00326084">
              <w:rPr>
                <w:noProof/>
                <w:webHidden/>
              </w:rPr>
              <w:fldChar w:fldCharType="begin"/>
            </w:r>
            <w:r w:rsidR="00326084">
              <w:rPr>
                <w:noProof/>
                <w:webHidden/>
              </w:rPr>
              <w:instrText xml:space="preserve"> PAGEREF _Toc210155505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49D7BF96" w14:textId="77777777" w:rsidR="00326084" w:rsidRDefault="00677F77">
          <w:pPr>
            <w:pStyle w:val="TM3"/>
            <w:tabs>
              <w:tab w:val="right" w:leader="dot" w:pos="9912"/>
            </w:tabs>
            <w:rPr>
              <w:rFonts w:asciiTheme="minorHAnsi" w:eastAsiaTheme="minorEastAsia" w:hAnsiTheme="minorHAnsi" w:cstheme="minorBidi"/>
              <w:smallCaps w:val="0"/>
              <w:noProof/>
              <w:sz w:val="22"/>
            </w:rPr>
          </w:pPr>
          <w:hyperlink w:anchor="_Toc210155506" w:history="1">
            <w:r w:rsidR="00326084" w:rsidRPr="00121E4B">
              <w:rPr>
                <w:rStyle w:val="Lienhypertexte"/>
                <w:rFonts w:ascii="Calibri" w:hAnsi="Calibri" w:cs="Calibri"/>
                <w:b/>
                <w:noProof/>
              </w:rPr>
              <w:t>1.8.1 Mission d’OPC</w:t>
            </w:r>
            <w:r w:rsidR="00326084">
              <w:rPr>
                <w:noProof/>
                <w:webHidden/>
              </w:rPr>
              <w:tab/>
            </w:r>
            <w:r w:rsidR="00326084">
              <w:rPr>
                <w:noProof/>
                <w:webHidden/>
              </w:rPr>
              <w:fldChar w:fldCharType="begin"/>
            </w:r>
            <w:r w:rsidR="00326084">
              <w:rPr>
                <w:noProof/>
                <w:webHidden/>
              </w:rPr>
              <w:instrText xml:space="preserve"> PAGEREF _Toc210155506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74DDCB7C"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07" w:history="1">
            <w:r w:rsidR="00326084" w:rsidRPr="00121E4B">
              <w:rPr>
                <w:rStyle w:val="Lienhypertexte"/>
                <w:rFonts w:ascii="Calibri" w:hAnsi="Calibri" w:cs="Calibri"/>
                <w:b/>
                <w:noProof/>
              </w:rPr>
              <w:t>1.8.2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Mission de CSS</w:t>
            </w:r>
            <w:r w:rsidR="00326084">
              <w:rPr>
                <w:noProof/>
                <w:webHidden/>
              </w:rPr>
              <w:tab/>
            </w:r>
            <w:r w:rsidR="00326084">
              <w:rPr>
                <w:noProof/>
                <w:webHidden/>
              </w:rPr>
              <w:fldChar w:fldCharType="begin"/>
            </w:r>
            <w:r w:rsidR="00326084">
              <w:rPr>
                <w:noProof/>
                <w:webHidden/>
              </w:rPr>
              <w:instrText xml:space="preserve"> PAGEREF _Toc210155507 \h </w:instrText>
            </w:r>
            <w:r w:rsidR="00326084">
              <w:rPr>
                <w:noProof/>
                <w:webHidden/>
              </w:rPr>
            </w:r>
            <w:r w:rsidR="00326084">
              <w:rPr>
                <w:noProof/>
                <w:webHidden/>
              </w:rPr>
              <w:fldChar w:fldCharType="separate"/>
            </w:r>
            <w:r w:rsidR="00326084">
              <w:rPr>
                <w:noProof/>
                <w:webHidden/>
              </w:rPr>
              <w:t>5</w:t>
            </w:r>
            <w:r w:rsidR="00326084">
              <w:rPr>
                <w:noProof/>
                <w:webHidden/>
              </w:rPr>
              <w:fldChar w:fldCharType="end"/>
            </w:r>
          </w:hyperlink>
        </w:p>
        <w:p w14:paraId="7BD446C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08" w:history="1">
            <w:r w:rsidR="00326084" w:rsidRPr="00121E4B">
              <w:rPr>
                <w:rStyle w:val="Lienhypertexte"/>
                <w:rFonts w:ascii="Calibri" w:hAnsi="Calibri" w:cs="Calibri"/>
                <w:b/>
                <w:noProof/>
              </w:rPr>
              <w:t>1.9</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Mission du mandataire en cas de groupement conjoint avec mandataire solidaire</w:t>
            </w:r>
            <w:r w:rsidR="00326084">
              <w:rPr>
                <w:noProof/>
                <w:webHidden/>
              </w:rPr>
              <w:tab/>
            </w:r>
            <w:r w:rsidR="00326084">
              <w:rPr>
                <w:noProof/>
                <w:webHidden/>
              </w:rPr>
              <w:fldChar w:fldCharType="begin"/>
            </w:r>
            <w:r w:rsidR="00326084">
              <w:rPr>
                <w:noProof/>
                <w:webHidden/>
              </w:rPr>
              <w:instrText xml:space="preserve"> PAGEREF _Toc210155508 \h </w:instrText>
            </w:r>
            <w:r w:rsidR="00326084">
              <w:rPr>
                <w:noProof/>
                <w:webHidden/>
              </w:rPr>
            </w:r>
            <w:r w:rsidR="00326084">
              <w:rPr>
                <w:noProof/>
                <w:webHidden/>
              </w:rPr>
              <w:fldChar w:fldCharType="separate"/>
            </w:r>
            <w:r w:rsidR="00326084">
              <w:rPr>
                <w:noProof/>
                <w:webHidden/>
              </w:rPr>
              <w:t>6</w:t>
            </w:r>
            <w:r w:rsidR="00326084">
              <w:rPr>
                <w:noProof/>
                <w:webHidden/>
              </w:rPr>
              <w:fldChar w:fldCharType="end"/>
            </w:r>
          </w:hyperlink>
        </w:p>
        <w:p w14:paraId="19AB8447"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09" w:history="1">
            <w:r w:rsidR="00326084" w:rsidRPr="00121E4B">
              <w:rPr>
                <w:rStyle w:val="Lienhypertexte"/>
                <w:rFonts w:ascii="Calibri" w:hAnsi="Calibri" w:cs="Calibri"/>
                <w:b/>
                <w:bCs/>
                <w:noProof/>
              </w:rPr>
              <w:t xml:space="preserve">1.9.1 </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bCs/>
                <w:noProof/>
              </w:rPr>
              <w:t>Les obligations de représentation des Entrepreneurs cotraitants</w:t>
            </w:r>
            <w:r w:rsidR="00326084">
              <w:rPr>
                <w:noProof/>
                <w:webHidden/>
              </w:rPr>
              <w:tab/>
            </w:r>
            <w:r w:rsidR="00326084">
              <w:rPr>
                <w:noProof/>
                <w:webHidden/>
              </w:rPr>
              <w:fldChar w:fldCharType="begin"/>
            </w:r>
            <w:r w:rsidR="00326084">
              <w:rPr>
                <w:noProof/>
                <w:webHidden/>
              </w:rPr>
              <w:instrText xml:space="preserve"> PAGEREF _Toc210155509 \h </w:instrText>
            </w:r>
            <w:r w:rsidR="00326084">
              <w:rPr>
                <w:noProof/>
                <w:webHidden/>
              </w:rPr>
            </w:r>
            <w:r w:rsidR="00326084">
              <w:rPr>
                <w:noProof/>
                <w:webHidden/>
              </w:rPr>
              <w:fldChar w:fldCharType="separate"/>
            </w:r>
            <w:r w:rsidR="00326084">
              <w:rPr>
                <w:noProof/>
                <w:webHidden/>
              </w:rPr>
              <w:t>6</w:t>
            </w:r>
            <w:r w:rsidR="00326084">
              <w:rPr>
                <w:noProof/>
                <w:webHidden/>
              </w:rPr>
              <w:fldChar w:fldCharType="end"/>
            </w:r>
          </w:hyperlink>
        </w:p>
        <w:p w14:paraId="63FE5EC0"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10" w:history="1">
            <w:r w:rsidR="00326084" w:rsidRPr="00121E4B">
              <w:rPr>
                <w:rStyle w:val="Lienhypertexte"/>
                <w:rFonts w:ascii="Calibri" w:hAnsi="Calibri" w:cs="Calibri"/>
                <w:b/>
                <w:bCs/>
                <w:noProof/>
              </w:rPr>
              <w:t>1.9.2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bCs/>
                <w:noProof/>
              </w:rPr>
              <w:t>Les obligations de coordination</w:t>
            </w:r>
            <w:r w:rsidR="00326084">
              <w:rPr>
                <w:noProof/>
                <w:webHidden/>
              </w:rPr>
              <w:tab/>
            </w:r>
            <w:r w:rsidR="00326084">
              <w:rPr>
                <w:noProof/>
                <w:webHidden/>
              </w:rPr>
              <w:fldChar w:fldCharType="begin"/>
            </w:r>
            <w:r w:rsidR="00326084">
              <w:rPr>
                <w:noProof/>
                <w:webHidden/>
              </w:rPr>
              <w:instrText xml:space="preserve"> PAGEREF _Toc210155510 \h </w:instrText>
            </w:r>
            <w:r w:rsidR="00326084">
              <w:rPr>
                <w:noProof/>
                <w:webHidden/>
              </w:rPr>
            </w:r>
            <w:r w:rsidR="00326084">
              <w:rPr>
                <w:noProof/>
                <w:webHidden/>
              </w:rPr>
              <w:fldChar w:fldCharType="separate"/>
            </w:r>
            <w:r w:rsidR="00326084">
              <w:rPr>
                <w:noProof/>
                <w:webHidden/>
              </w:rPr>
              <w:t>6</w:t>
            </w:r>
            <w:r w:rsidR="00326084">
              <w:rPr>
                <w:noProof/>
                <w:webHidden/>
              </w:rPr>
              <w:fldChar w:fldCharType="end"/>
            </w:r>
          </w:hyperlink>
        </w:p>
        <w:p w14:paraId="3085C61D"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11" w:history="1">
            <w:r w:rsidR="00326084" w:rsidRPr="00121E4B">
              <w:rPr>
                <w:rStyle w:val="Lienhypertexte"/>
                <w:rFonts w:ascii="Calibri" w:hAnsi="Calibri" w:cs="Calibri"/>
                <w:b/>
                <w:noProof/>
              </w:rPr>
              <w:t>1.9.3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Les obligations des cotraitants à l’égard du mandataire du groupement conjoint avec mandataire solidaire</w:t>
            </w:r>
            <w:r w:rsidR="00326084">
              <w:rPr>
                <w:noProof/>
                <w:webHidden/>
              </w:rPr>
              <w:tab/>
            </w:r>
            <w:r w:rsidR="00326084">
              <w:rPr>
                <w:noProof/>
                <w:webHidden/>
              </w:rPr>
              <w:fldChar w:fldCharType="begin"/>
            </w:r>
            <w:r w:rsidR="00326084">
              <w:rPr>
                <w:noProof/>
                <w:webHidden/>
              </w:rPr>
              <w:instrText xml:space="preserve"> PAGEREF _Toc210155511 \h </w:instrText>
            </w:r>
            <w:r w:rsidR="00326084">
              <w:rPr>
                <w:noProof/>
                <w:webHidden/>
              </w:rPr>
            </w:r>
            <w:r w:rsidR="00326084">
              <w:rPr>
                <w:noProof/>
                <w:webHidden/>
              </w:rPr>
              <w:fldChar w:fldCharType="separate"/>
            </w:r>
            <w:r w:rsidR="00326084">
              <w:rPr>
                <w:noProof/>
                <w:webHidden/>
              </w:rPr>
              <w:t>6</w:t>
            </w:r>
            <w:r w:rsidR="00326084">
              <w:rPr>
                <w:noProof/>
                <w:webHidden/>
              </w:rPr>
              <w:fldChar w:fldCharType="end"/>
            </w:r>
          </w:hyperlink>
        </w:p>
        <w:p w14:paraId="170E22A0" w14:textId="77777777" w:rsidR="00326084" w:rsidRDefault="00677F77">
          <w:pPr>
            <w:pStyle w:val="TM1"/>
            <w:rPr>
              <w:rFonts w:asciiTheme="minorHAnsi" w:eastAsiaTheme="minorEastAsia" w:hAnsiTheme="minorHAnsi" w:cstheme="minorBidi"/>
              <w:b w:val="0"/>
              <w:bCs w:val="0"/>
              <w:caps w:val="0"/>
              <w:noProof/>
              <w:u w:val="none"/>
            </w:rPr>
          </w:pPr>
          <w:hyperlink w:anchor="_Toc210155512" w:history="1">
            <w:r w:rsidR="00326084" w:rsidRPr="00121E4B">
              <w:rPr>
                <w:rStyle w:val="Lienhypertexte"/>
                <w:rFonts w:ascii="Calibri" w:hAnsi="Calibri" w:cs="Calibri"/>
                <w:noProof/>
              </w:rPr>
              <w:t>ARTICLE 2 - PIECES CONSTITUTIVES DU MARCHE</w:t>
            </w:r>
            <w:r w:rsidR="00326084">
              <w:rPr>
                <w:noProof/>
                <w:webHidden/>
              </w:rPr>
              <w:tab/>
            </w:r>
            <w:r w:rsidR="00326084">
              <w:rPr>
                <w:noProof/>
                <w:webHidden/>
              </w:rPr>
              <w:fldChar w:fldCharType="begin"/>
            </w:r>
            <w:r w:rsidR="00326084">
              <w:rPr>
                <w:noProof/>
                <w:webHidden/>
              </w:rPr>
              <w:instrText xml:space="preserve"> PAGEREF _Toc210155512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145310AC"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13" w:history="1">
            <w:r w:rsidR="00326084" w:rsidRPr="00121E4B">
              <w:rPr>
                <w:rStyle w:val="Lienhypertexte"/>
                <w:rFonts w:ascii="Calibri" w:hAnsi="Calibri" w:cs="Calibri"/>
                <w:b/>
                <w:noProof/>
              </w:rPr>
              <w:t>2.1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Pièces générales</w:t>
            </w:r>
            <w:r w:rsidR="00326084">
              <w:rPr>
                <w:noProof/>
                <w:webHidden/>
              </w:rPr>
              <w:tab/>
            </w:r>
            <w:r w:rsidR="00326084">
              <w:rPr>
                <w:noProof/>
                <w:webHidden/>
              </w:rPr>
              <w:fldChar w:fldCharType="begin"/>
            </w:r>
            <w:r w:rsidR="00326084">
              <w:rPr>
                <w:noProof/>
                <w:webHidden/>
              </w:rPr>
              <w:instrText xml:space="preserve"> PAGEREF _Toc210155513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51B340F8"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14" w:history="1">
            <w:r w:rsidR="00326084" w:rsidRPr="00121E4B">
              <w:rPr>
                <w:rStyle w:val="Lienhypertexte"/>
                <w:rFonts w:ascii="Calibri" w:hAnsi="Calibri" w:cs="Calibri"/>
                <w:b/>
                <w:noProof/>
              </w:rPr>
              <w:t>2.2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Pièces particulières</w:t>
            </w:r>
            <w:r w:rsidR="00326084">
              <w:rPr>
                <w:noProof/>
                <w:webHidden/>
              </w:rPr>
              <w:tab/>
            </w:r>
            <w:r w:rsidR="00326084">
              <w:rPr>
                <w:noProof/>
                <w:webHidden/>
              </w:rPr>
              <w:fldChar w:fldCharType="begin"/>
            </w:r>
            <w:r w:rsidR="00326084">
              <w:rPr>
                <w:noProof/>
                <w:webHidden/>
              </w:rPr>
              <w:instrText xml:space="preserve"> PAGEREF _Toc210155514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64D0438E"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15" w:history="1">
            <w:r w:rsidR="00326084" w:rsidRPr="00121E4B">
              <w:rPr>
                <w:rStyle w:val="Lienhypertexte"/>
                <w:rFonts w:ascii="Calibri" w:hAnsi="Calibri" w:cs="Calibri"/>
                <w:b/>
                <w:noProof/>
              </w:rPr>
              <w:t>2.3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Frais de reproduction de dossier</w:t>
            </w:r>
            <w:r w:rsidR="00326084">
              <w:rPr>
                <w:noProof/>
                <w:webHidden/>
              </w:rPr>
              <w:tab/>
            </w:r>
            <w:r w:rsidR="00326084">
              <w:rPr>
                <w:noProof/>
                <w:webHidden/>
              </w:rPr>
              <w:fldChar w:fldCharType="begin"/>
            </w:r>
            <w:r w:rsidR="00326084">
              <w:rPr>
                <w:noProof/>
                <w:webHidden/>
              </w:rPr>
              <w:instrText xml:space="preserve"> PAGEREF _Toc210155515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24BC9A25" w14:textId="77777777" w:rsidR="00326084" w:rsidRDefault="00677F77">
          <w:pPr>
            <w:pStyle w:val="TM1"/>
            <w:rPr>
              <w:rFonts w:asciiTheme="minorHAnsi" w:eastAsiaTheme="minorEastAsia" w:hAnsiTheme="minorHAnsi" w:cstheme="minorBidi"/>
              <w:b w:val="0"/>
              <w:bCs w:val="0"/>
              <w:caps w:val="0"/>
              <w:noProof/>
              <w:u w:val="none"/>
            </w:rPr>
          </w:pPr>
          <w:hyperlink w:anchor="_Toc210155516" w:history="1">
            <w:r w:rsidR="00326084" w:rsidRPr="00121E4B">
              <w:rPr>
                <w:rStyle w:val="Lienhypertexte"/>
                <w:rFonts w:ascii="Calibri" w:hAnsi="Calibri" w:cs="Calibri"/>
                <w:noProof/>
              </w:rPr>
              <w:t>ARTICLE 3 - PRIX ET MODE D'EVALUATION DES OUVRAGES – VARIATION DANS LES PRIX – REGLEMENT DES COMPTES – FRAIS DE mandataire</w:t>
            </w:r>
            <w:r w:rsidR="00326084">
              <w:rPr>
                <w:noProof/>
                <w:webHidden/>
              </w:rPr>
              <w:tab/>
            </w:r>
            <w:r w:rsidR="00326084">
              <w:rPr>
                <w:noProof/>
                <w:webHidden/>
              </w:rPr>
              <w:fldChar w:fldCharType="begin"/>
            </w:r>
            <w:r w:rsidR="00326084">
              <w:rPr>
                <w:noProof/>
                <w:webHidden/>
              </w:rPr>
              <w:instrText xml:space="preserve"> PAGEREF _Toc210155516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7272451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17" w:history="1">
            <w:r w:rsidR="00326084" w:rsidRPr="00121E4B">
              <w:rPr>
                <w:rStyle w:val="Lienhypertexte"/>
                <w:rFonts w:ascii="Calibri" w:hAnsi="Calibri"/>
                <w:b/>
                <w:noProof/>
              </w:rPr>
              <w:t>3.1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Répartition des paiements</w:t>
            </w:r>
            <w:r w:rsidR="00326084">
              <w:rPr>
                <w:noProof/>
                <w:webHidden/>
              </w:rPr>
              <w:tab/>
            </w:r>
            <w:r w:rsidR="00326084">
              <w:rPr>
                <w:noProof/>
                <w:webHidden/>
              </w:rPr>
              <w:fldChar w:fldCharType="begin"/>
            </w:r>
            <w:r w:rsidR="00326084">
              <w:rPr>
                <w:noProof/>
                <w:webHidden/>
              </w:rPr>
              <w:instrText xml:space="preserve"> PAGEREF _Toc210155517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24D0B64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18" w:history="1">
            <w:r w:rsidR="00326084" w:rsidRPr="00121E4B">
              <w:rPr>
                <w:rStyle w:val="Lienhypertexte"/>
                <w:rFonts w:ascii="Calibri" w:hAnsi="Calibri" w:cs="Calibri"/>
                <w:b/>
                <w:noProof/>
              </w:rPr>
              <w:t>3.2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Contenu des prix – Mode d'évaluation des ouvrages et de règlement des comptes – Frais des missions du mandataire</w:t>
            </w:r>
            <w:r w:rsidR="00326084">
              <w:rPr>
                <w:noProof/>
                <w:webHidden/>
              </w:rPr>
              <w:tab/>
            </w:r>
            <w:r w:rsidR="00326084">
              <w:rPr>
                <w:noProof/>
                <w:webHidden/>
              </w:rPr>
              <w:fldChar w:fldCharType="begin"/>
            </w:r>
            <w:r w:rsidR="00326084">
              <w:rPr>
                <w:noProof/>
                <w:webHidden/>
              </w:rPr>
              <w:instrText xml:space="preserve"> PAGEREF _Toc210155518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75ECB90C"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19" w:history="1">
            <w:r w:rsidR="00326084" w:rsidRPr="00121E4B">
              <w:rPr>
                <w:rStyle w:val="Lienhypertexte"/>
                <w:rFonts w:ascii="Calibri" w:hAnsi="Calibri" w:cs="Calibri"/>
                <w:b/>
                <w:noProof/>
              </w:rPr>
              <w:t>3.2.1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Taxes et droits</w:t>
            </w:r>
            <w:r w:rsidR="00326084">
              <w:rPr>
                <w:noProof/>
                <w:webHidden/>
              </w:rPr>
              <w:tab/>
            </w:r>
            <w:r w:rsidR="00326084">
              <w:rPr>
                <w:noProof/>
                <w:webHidden/>
              </w:rPr>
              <w:fldChar w:fldCharType="begin"/>
            </w:r>
            <w:r w:rsidR="00326084">
              <w:rPr>
                <w:noProof/>
                <w:webHidden/>
              </w:rPr>
              <w:instrText xml:space="preserve"> PAGEREF _Toc210155519 \h </w:instrText>
            </w:r>
            <w:r w:rsidR="00326084">
              <w:rPr>
                <w:noProof/>
                <w:webHidden/>
              </w:rPr>
            </w:r>
            <w:r w:rsidR="00326084">
              <w:rPr>
                <w:noProof/>
                <w:webHidden/>
              </w:rPr>
              <w:fldChar w:fldCharType="separate"/>
            </w:r>
            <w:r w:rsidR="00326084">
              <w:rPr>
                <w:noProof/>
                <w:webHidden/>
              </w:rPr>
              <w:t>7</w:t>
            </w:r>
            <w:r w:rsidR="00326084">
              <w:rPr>
                <w:noProof/>
                <w:webHidden/>
              </w:rPr>
              <w:fldChar w:fldCharType="end"/>
            </w:r>
          </w:hyperlink>
        </w:p>
        <w:p w14:paraId="1583EE9C"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0" w:history="1">
            <w:r w:rsidR="00326084" w:rsidRPr="00121E4B">
              <w:rPr>
                <w:rStyle w:val="Lienhypertexte"/>
                <w:rFonts w:ascii="Calibri" w:hAnsi="Calibri" w:cs="Calibri"/>
                <w:b/>
                <w:noProof/>
              </w:rPr>
              <w:t>3.2.2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Etablissement des prix</w:t>
            </w:r>
            <w:r w:rsidR="00326084">
              <w:rPr>
                <w:noProof/>
                <w:webHidden/>
              </w:rPr>
              <w:tab/>
            </w:r>
            <w:r w:rsidR="00326084">
              <w:rPr>
                <w:noProof/>
                <w:webHidden/>
              </w:rPr>
              <w:fldChar w:fldCharType="begin"/>
            </w:r>
            <w:r w:rsidR="00326084">
              <w:rPr>
                <w:noProof/>
                <w:webHidden/>
              </w:rPr>
              <w:instrText xml:space="preserve"> PAGEREF _Toc210155520 \h </w:instrText>
            </w:r>
            <w:r w:rsidR="00326084">
              <w:rPr>
                <w:noProof/>
                <w:webHidden/>
              </w:rPr>
            </w:r>
            <w:r w:rsidR="00326084">
              <w:rPr>
                <w:noProof/>
                <w:webHidden/>
              </w:rPr>
              <w:fldChar w:fldCharType="separate"/>
            </w:r>
            <w:r w:rsidR="00326084">
              <w:rPr>
                <w:noProof/>
                <w:webHidden/>
              </w:rPr>
              <w:t>8</w:t>
            </w:r>
            <w:r w:rsidR="00326084">
              <w:rPr>
                <w:noProof/>
                <w:webHidden/>
              </w:rPr>
              <w:fldChar w:fldCharType="end"/>
            </w:r>
          </w:hyperlink>
        </w:p>
        <w:p w14:paraId="016583B5"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1" w:history="1">
            <w:r w:rsidR="00326084" w:rsidRPr="00121E4B">
              <w:rPr>
                <w:rStyle w:val="Lienhypertexte"/>
                <w:rFonts w:ascii="Calibri" w:hAnsi="Calibri" w:cs="Calibri"/>
                <w:b/>
                <w:noProof/>
              </w:rPr>
              <w:t>3.2.3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Règlement des comptes</w:t>
            </w:r>
            <w:r w:rsidR="00326084">
              <w:rPr>
                <w:noProof/>
                <w:webHidden/>
              </w:rPr>
              <w:tab/>
            </w:r>
            <w:r w:rsidR="00326084">
              <w:rPr>
                <w:noProof/>
                <w:webHidden/>
              </w:rPr>
              <w:fldChar w:fldCharType="begin"/>
            </w:r>
            <w:r w:rsidR="00326084">
              <w:rPr>
                <w:noProof/>
                <w:webHidden/>
              </w:rPr>
              <w:instrText xml:space="preserve"> PAGEREF _Toc210155521 \h </w:instrText>
            </w:r>
            <w:r w:rsidR="00326084">
              <w:rPr>
                <w:noProof/>
                <w:webHidden/>
              </w:rPr>
            </w:r>
            <w:r w:rsidR="00326084">
              <w:rPr>
                <w:noProof/>
                <w:webHidden/>
              </w:rPr>
              <w:fldChar w:fldCharType="separate"/>
            </w:r>
            <w:r w:rsidR="00326084">
              <w:rPr>
                <w:noProof/>
                <w:webHidden/>
              </w:rPr>
              <w:t>8</w:t>
            </w:r>
            <w:r w:rsidR="00326084">
              <w:rPr>
                <w:noProof/>
                <w:webHidden/>
              </w:rPr>
              <w:fldChar w:fldCharType="end"/>
            </w:r>
          </w:hyperlink>
        </w:p>
        <w:p w14:paraId="2E7A709A"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2" w:history="1">
            <w:r w:rsidR="00326084" w:rsidRPr="00121E4B">
              <w:rPr>
                <w:rStyle w:val="Lienhypertexte"/>
                <w:rFonts w:ascii="Calibri" w:hAnsi="Calibri" w:cs="Calibri"/>
                <w:b/>
                <w:noProof/>
              </w:rPr>
              <w:t>3.2.4</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Ouvrages ou prestations non prévus au marché</w:t>
            </w:r>
            <w:r w:rsidR="00326084">
              <w:rPr>
                <w:noProof/>
                <w:webHidden/>
              </w:rPr>
              <w:tab/>
            </w:r>
            <w:r w:rsidR="00326084">
              <w:rPr>
                <w:noProof/>
                <w:webHidden/>
              </w:rPr>
              <w:fldChar w:fldCharType="begin"/>
            </w:r>
            <w:r w:rsidR="00326084">
              <w:rPr>
                <w:noProof/>
                <w:webHidden/>
              </w:rPr>
              <w:instrText xml:space="preserve"> PAGEREF _Toc210155522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2A3E801E"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3" w:history="1">
            <w:r w:rsidR="00326084" w:rsidRPr="00121E4B">
              <w:rPr>
                <w:rStyle w:val="Lienhypertexte"/>
                <w:rFonts w:ascii="Calibri" w:hAnsi="Calibri" w:cs="Calibri"/>
                <w:b/>
                <w:noProof/>
              </w:rPr>
              <w:t>3.2.5</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Projets de décompte</w:t>
            </w:r>
            <w:r w:rsidR="00326084">
              <w:rPr>
                <w:noProof/>
                <w:webHidden/>
              </w:rPr>
              <w:tab/>
            </w:r>
            <w:r w:rsidR="00326084">
              <w:rPr>
                <w:noProof/>
                <w:webHidden/>
              </w:rPr>
              <w:fldChar w:fldCharType="begin"/>
            </w:r>
            <w:r w:rsidR="00326084">
              <w:rPr>
                <w:noProof/>
                <w:webHidden/>
              </w:rPr>
              <w:instrText xml:space="preserve"> PAGEREF _Toc210155523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3AC5B868"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4" w:history="1">
            <w:r w:rsidR="00326084" w:rsidRPr="00121E4B">
              <w:rPr>
                <w:rStyle w:val="Lienhypertexte"/>
                <w:rFonts w:ascii="Calibri" w:hAnsi="Calibri" w:cs="Calibri"/>
                <w:b/>
                <w:noProof/>
              </w:rPr>
              <w:t>3.2.6</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Modalités de paiement</w:t>
            </w:r>
            <w:r w:rsidR="00326084">
              <w:rPr>
                <w:noProof/>
                <w:webHidden/>
              </w:rPr>
              <w:tab/>
            </w:r>
            <w:r w:rsidR="00326084">
              <w:rPr>
                <w:noProof/>
                <w:webHidden/>
              </w:rPr>
              <w:fldChar w:fldCharType="begin"/>
            </w:r>
            <w:r w:rsidR="00326084">
              <w:rPr>
                <w:noProof/>
                <w:webHidden/>
              </w:rPr>
              <w:instrText xml:space="preserve"> PAGEREF _Toc210155524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4E404423"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5" w:history="1">
            <w:r w:rsidR="00326084" w:rsidRPr="00121E4B">
              <w:rPr>
                <w:rStyle w:val="Lienhypertexte"/>
                <w:rFonts w:ascii="Calibri" w:hAnsi="Calibri" w:cs="Calibri"/>
                <w:b/>
                <w:noProof/>
              </w:rPr>
              <w:t>3.2.7</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Demandes d’acomptes et factures dématérialisées</w:t>
            </w:r>
            <w:r w:rsidR="00326084">
              <w:rPr>
                <w:noProof/>
                <w:webHidden/>
              </w:rPr>
              <w:tab/>
            </w:r>
            <w:r w:rsidR="00326084">
              <w:rPr>
                <w:noProof/>
                <w:webHidden/>
              </w:rPr>
              <w:fldChar w:fldCharType="begin"/>
            </w:r>
            <w:r w:rsidR="00326084">
              <w:rPr>
                <w:noProof/>
                <w:webHidden/>
              </w:rPr>
              <w:instrText xml:space="preserve"> PAGEREF _Toc210155525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1282C67D"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6" w:history="1">
            <w:r w:rsidR="00326084" w:rsidRPr="00121E4B">
              <w:rPr>
                <w:rStyle w:val="Lienhypertexte"/>
                <w:rFonts w:ascii="Calibri" w:hAnsi="Calibri" w:cs="Calibri"/>
                <w:b/>
                <w:noProof/>
              </w:rPr>
              <w:t>3.2.8</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Frais de mandataire et compte prorata</w:t>
            </w:r>
            <w:r w:rsidR="00326084">
              <w:rPr>
                <w:noProof/>
                <w:webHidden/>
              </w:rPr>
              <w:tab/>
            </w:r>
            <w:r w:rsidR="00326084">
              <w:rPr>
                <w:noProof/>
                <w:webHidden/>
              </w:rPr>
              <w:fldChar w:fldCharType="begin"/>
            </w:r>
            <w:r w:rsidR="00326084">
              <w:rPr>
                <w:noProof/>
                <w:webHidden/>
              </w:rPr>
              <w:instrText xml:space="preserve"> PAGEREF _Toc210155526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3E055FBC"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27" w:history="1">
            <w:r w:rsidR="00326084" w:rsidRPr="00121E4B">
              <w:rPr>
                <w:rStyle w:val="Lienhypertexte"/>
                <w:rFonts w:ascii="Calibri" w:hAnsi="Calibri" w:cs="Calibri"/>
                <w:b/>
                <w:noProof/>
              </w:rPr>
              <w:t>3.3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Variation des prix</w:t>
            </w:r>
            <w:r w:rsidR="00326084">
              <w:rPr>
                <w:noProof/>
                <w:webHidden/>
              </w:rPr>
              <w:tab/>
            </w:r>
            <w:r w:rsidR="00326084">
              <w:rPr>
                <w:noProof/>
                <w:webHidden/>
              </w:rPr>
              <w:fldChar w:fldCharType="begin"/>
            </w:r>
            <w:r w:rsidR="00326084">
              <w:rPr>
                <w:noProof/>
                <w:webHidden/>
              </w:rPr>
              <w:instrText xml:space="preserve"> PAGEREF _Toc210155527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6F367D38"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8" w:history="1">
            <w:r w:rsidR="00326084" w:rsidRPr="00121E4B">
              <w:rPr>
                <w:rStyle w:val="Lienhypertexte"/>
                <w:rFonts w:ascii="Calibri" w:hAnsi="Calibri" w:cs="Calibri"/>
                <w:b/>
                <w:noProof/>
                <w:kern w:val="18"/>
              </w:rPr>
              <w:t>3.3.1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Caractère des prix</w:t>
            </w:r>
            <w:r w:rsidR="00326084">
              <w:rPr>
                <w:noProof/>
                <w:webHidden/>
              </w:rPr>
              <w:tab/>
            </w:r>
            <w:r w:rsidR="00326084">
              <w:rPr>
                <w:noProof/>
                <w:webHidden/>
              </w:rPr>
              <w:fldChar w:fldCharType="begin"/>
            </w:r>
            <w:r w:rsidR="00326084">
              <w:rPr>
                <w:noProof/>
                <w:webHidden/>
              </w:rPr>
              <w:instrText xml:space="preserve"> PAGEREF _Toc210155528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186EC9F4"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29" w:history="1">
            <w:r w:rsidR="00326084" w:rsidRPr="00121E4B">
              <w:rPr>
                <w:rStyle w:val="Lienhypertexte"/>
                <w:rFonts w:ascii="Calibri" w:hAnsi="Calibri" w:cs="Calibri"/>
                <w:b/>
                <w:noProof/>
                <w:kern w:val="18"/>
              </w:rPr>
              <w:t>3.3.2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Mois d'établissement des prix du marché</w:t>
            </w:r>
            <w:r w:rsidR="00326084">
              <w:rPr>
                <w:noProof/>
                <w:webHidden/>
              </w:rPr>
              <w:tab/>
            </w:r>
            <w:r w:rsidR="00326084">
              <w:rPr>
                <w:noProof/>
                <w:webHidden/>
              </w:rPr>
              <w:fldChar w:fldCharType="begin"/>
            </w:r>
            <w:r w:rsidR="00326084">
              <w:rPr>
                <w:noProof/>
                <w:webHidden/>
              </w:rPr>
              <w:instrText xml:space="preserve"> PAGEREF _Toc210155529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6D464BD0"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30" w:history="1">
            <w:r w:rsidR="00326084" w:rsidRPr="00121E4B">
              <w:rPr>
                <w:rStyle w:val="Lienhypertexte"/>
                <w:rFonts w:ascii="Calibri" w:hAnsi="Calibri" w:cs="Calibri"/>
                <w:b/>
                <w:noProof/>
              </w:rPr>
              <w:t>3.3.5</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Actualisation ou révision provisoire</w:t>
            </w:r>
            <w:r w:rsidR="00326084">
              <w:rPr>
                <w:noProof/>
                <w:webHidden/>
              </w:rPr>
              <w:tab/>
            </w:r>
            <w:r w:rsidR="00326084">
              <w:rPr>
                <w:noProof/>
                <w:webHidden/>
              </w:rPr>
              <w:fldChar w:fldCharType="begin"/>
            </w:r>
            <w:r w:rsidR="00326084">
              <w:rPr>
                <w:noProof/>
                <w:webHidden/>
              </w:rPr>
              <w:instrText xml:space="preserve"> PAGEREF _Toc210155530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3CD750EA"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31" w:history="1">
            <w:r w:rsidR="00326084" w:rsidRPr="00121E4B">
              <w:rPr>
                <w:rStyle w:val="Lienhypertexte"/>
                <w:rFonts w:ascii="Calibri" w:hAnsi="Calibri" w:cs="Calibri"/>
                <w:b/>
                <w:noProof/>
              </w:rPr>
              <w:t>3.4</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Sous-traitants</w:t>
            </w:r>
            <w:r w:rsidR="00326084">
              <w:rPr>
                <w:noProof/>
                <w:webHidden/>
              </w:rPr>
              <w:tab/>
            </w:r>
            <w:r w:rsidR="00326084">
              <w:rPr>
                <w:noProof/>
                <w:webHidden/>
              </w:rPr>
              <w:fldChar w:fldCharType="begin"/>
            </w:r>
            <w:r w:rsidR="00326084">
              <w:rPr>
                <w:noProof/>
                <w:webHidden/>
              </w:rPr>
              <w:instrText xml:space="preserve"> PAGEREF _Toc210155531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2B47FF7E"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32" w:history="1">
            <w:r w:rsidR="00326084" w:rsidRPr="00121E4B">
              <w:rPr>
                <w:rStyle w:val="Lienhypertexte"/>
                <w:rFonts w:ascii="Calibri" w:hAnsi="Calibri" w:cs="Calibri"/>
                <w:b/>
                <w:noProof/>
              </w:rPr>
              <w:t>3.4.1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Désignation des sous-traitants lors de la passation du marché</w:t>
            </w:r>
            <w:r w:rsidR="00326084">
              <w:rPr>
                <w:noProof/>
                <w:webHidden/>
              </w:rPr>
              <w:tab/>
            </w:r>
            <w:r w:rsidR="00326084">
              <w:rPr>
                <w:noProof/>
                <w:webHidden/>
              </w:rPr>
              <w:fldChar w:fldCharType="begin"/>
            </w:r>
            <w:r w:rsidR="00326084">
              <w:rPr>
                <w:noProof/>
                <w:webHidden/>
              </w:rPr>
              <w:instrText xml:space="preserve"> PAGEREF _Toc210155532 \h </w:instrText>
            </w:r>
            <w:r w:rsidR="00326084">
              <w:rPr>
                <w:noProof/>
                <w:webHidden/>
              </w:rPr>
            </w:r>
            <w:r w:rsidR="00326084">
              <w:rPr>
                <w:noProof/>
                <w:webHidden/>
              </w:rPr>
              <w:fldChar w:fldCharType="separate"/>
            </w:r>
            <w:r w:rsidR="00326084">
              <w:rPr>
                <w:noProof/>
                <w:webHidden/>
              </w:rPr>
              <w:t>9</w:t>
            </w:r>
            <w:r w:rsidR="00326084">
              <w:rPr>
                <w:noProof/>
                <w:webHidden/>
              </w:rPr>
              <w:fldChar w:fldCharType="end"/>
            </w:r>
          </w:hyperlink>
        </w:p>
        <w:p w14:paraId="0421607D"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33" w:history="1">
            <w:r w:rsidR="00326084" w:rsidRPr="00121E4B">
              <w:rPr>
                <w:rStyle w:val="Lienhypertexte"/>
                <w:rFonts w:ascii="Calibri" w:hAnsi="Calibri" w:cs="Calibri"/>
                <w:b/>
                <w:noProof/>
              </w:rPr>
              <w:t>3.4.2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Désignation des sous-traitants en cours de marché</w:t>
            </w:r>
            <w:r w:rsidR="00326084">
              <w:rPr>
                <w:noProof/>
                <w:webHidden/>
              </w:rPr>
              <w:tab/>
            </w:r>
            <w:r w:rsidR="00326084">
              <w:rPr>
                <w:noProof/>
                <w:webHidden/>
              </w:rPr>
              <w:fldChar w:fldCharType="begin"/>
            </w:r>
            <w:r w:rsidR="00326084">
              <w:rPr>
                <w:noProof/>
                <w:webHidden/>
              </w:rPr>
              <w:instrText xml:space="preserve"> PAGEREF _Toc210155533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0F7F5B7A"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34" w:history="1">
            <w:r w:rsidR="00326084" w:rsidRPr="00121E4B">
              <w:rPr>
                <w:rStyle w:val="Lienhypertexte"/>
                <w:rFonts w:ascii="Calibri" w:hAnsi="Calibri" w:cs="Calibri"/>
                <w:b/>
                <w:noProof/>
              </w:rPr>
              <w:t>3.4.3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Paiements des sous-traitants</w:t>
            </w:r>
            <w:r w:rsidR="00326084">
              <w:rPr>
                <w:noProof/>
                <w:webHidden/>
              </w:rPr>
              <w:tab/>
            </w:r>
            <w:r w:rsidR="00326084">
              <w:rPr>
                <w:noProof/>
                <w:webHidden/>
              </w:rPr>
              <w:fldChar w:fldCharType="begin"/>
            </w:r>
            <w:r w:rsidR="00326084">
              <w:rPr>
                <w:noProof/>
                <w:webHidden/>
              </w:rPr>
              <w:instrText xml:space="preserve"> PAGEREF _Toc210155534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23E51669" w14:textId="77777777" w:rsidR="00326084" w:rsidRDefault="00677F77">
          <w:pPr>
            <w:pStyle w:val="TM1"/>
            <w:rPr>
              <w:rFonts w:asciiTheme="minorHAnsi" w:eastAsiaTheme="minorEastAsia" w:hAnsiTheme="minorHAnsi" w:cstheme="minorBidi"/>
              <w:b w:val="0"/>
              <w:bCs w:val="0"/>
              <w:caps w:val="0"/>
              <w:noProof/>
              <w:u w:val="none"/>
            </w:rPr>
          </w:pPr>
          <w:hyperlink w:anchor="_Toc210155535" w:history="1">
            <w:r w:rsidR="00326084" w:rsidRPr="00121E4B">
              <w:rPr>
                <w:rStyle w:val="Lienhypertexte"/>
                <w:rFonts w:ascii="Calibri" w:hAnsi="Calibri" w:cs="Calibri"/>
                <w:noProof/>
              </w:rPr>
              <w:t>ARTICLE 4 - DELAIS D'EXECUTION – PENALITES ET PRIMES</w:t>
            </w:r>
            <w:r w:rsidR="00326084">
              <w:rPr>
                <w:noProof/>
                <w:webHidden/>
              </w:rPr>
              <w:tab/>
            </w:r>
            <w:r w:rsidR="00326084">
              <w:rPr>
                <w:noProof/>
                <w:webHidden/>
              </w:rPr>
              <w:fldChar w:fldCharType="begin"/>
            </w:r>
            <w:r w:rsidR="00326084">
              <w:rPr>
                <w:noProof/>
                <w:webHidden/>
              </w:rPr>
              <w:instrText xml:space="preserve"> PAGEREF _Toc210155535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269991BD"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36" w:history="1">
            <w:r w:rsidR="00326084" w:rsidRPr="00121E4B">
              <w:rPr>
                <w:rStyle w:val="Lienhypertexte"/>
                <w:rFonts w:ascii="Calibri" w:hAnsi="Calibri"/>
                <w:b/>
                <w:noProof/>
              </w:rPr>
              <w:t>4.1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Délais d'exécution</w:t>
            </w:r>
            <w:r w:rsidR="00326084">
              <w:rPr>
                <w:noProof/>
                <w:webHidden/>
              </w:rPr>
              <w:tab/>
            </w:r>
            <w:r w:rsidR="00326084">
              <w:rPr>
                <w:noProof/>
                <w:webHidden/>
              </w:rPr>
              <w:fldChar w:fldCharType="begin"/>
            </w:r>
            <w:r w:rsidR="00326084">
              <w:rPr>
                <w:noProof/>
                <w:webHidden/>
              </w:rPr>
              <w:instrText xml:space="preserve"> PAGEREF _Toc210155536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6C78C019"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37" w:history="1">
            <w:r w:rsidR="00326084" w:rsidRPr="00121E4B">
              <w:rPr>
                <w:rStyle w:val="Lienhypertexte"/>
                <w:rFonts w:ascii="Calibri" w:hAnsi="Calibri"/>
                <w:b/>
                <w:noProof/>
                <w:kern w:val="18"/>
              </w:rPr>
              <w:t>4.1.1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Délai global d'exécution des travaux</w:t>
            </w:r>
            <w:r w:rsidR="00326084">
              <w:rPr>
                <w:noProof/>
                <w:webHidden/>
              </w:rPr>
              <w:tab/>
            </w:r>
            <w:r w:rsidR="00326084">
              <w:rPr>
                <w:noProof/>
                <w:webHidden/>
              </w:rPr>
              <w:fldChar w:fldCharType="begin"/>
            </w:r>
            <w:r w:rsidR="00326084">
              <w:rPr>
                <w:noProof/>
                <w:webHidden/>
              </w:rPr>
              <w:instrText xml:space="preserve"> PAGEREF _Toc210155537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6F6E6103"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38" w:history="1">
            <w:r w:rsidR="00326084" w:rsidRPr="00121E4B">
              <w:rPr>
                <w:rStyle w:val="Lienhypertexte"/>
                <w:rFonts w:ascii="Calibri" w:hAnsi="Calibri" w:cs="Calibri"/>
                <w:b/>
                <w:noProof/>
              </w:rPr>
              <w:t>4.1.2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Prolongation du délai d'exécution</w:t>
            </w:r>
            <w:r w:rsidR="00326084">
              <w:rPr>
                <w:noProof/>
                <w:webHidden/>
              </w:rPr>
              <w:tab/>
            </w:r>
            <w:r w:rsidR="00326084">
              <w:rPr>
                <w:noProof/>
                <w:webHidden/>
              </w:rPr>
              <w:fldChar w:fldCharType="begin"/>
            </w:r>
            <w:r w:rsidR="00326084">
              <w:rPr>
                <w:noProof/>
                <w:webHidden/>
              </w:rPr>
              <w:instrText xml:space="preserve"> PAGEREF _Toc210155538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788C9983"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39" w:history="1">
            <w:r w:rsidR="00326084" w:rsidRPr="00121E4B">
              <w:rPr>
                <w:rStyle w:val="Lienhypertexte"/>
                <w:rFonts w:ascii="Calibri" w:hAnsi="Calibri" w:cs="Calibri"/>
                <w:b/>
                <w:noProof/>
              </w:rPr>
              <w:t>4.1.3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Logement témoin</w:t>
            </w:r>
            <w:r w:rsidR="00326084">
              <w:rPr>
                <w:noProof/>
                <w:webHidden/>
              </w:rPr>
              <w:tab/>
            </w:r>
            <w:r w:rsidR="00326084">
              <w:rPr>
                <w:noProof/>
                <w:webHidden/>
              </w:rPr>
              <w:fldChar w:fldCharType="begin"/>
            </w:r>
            <w:r w:rsidR="00326084">
              <w:rPr>
                <w:noProof/>
                <w:webHidden/>
              </w:rPr>
              <w:instrText xml:space="preserve"> PAGEREF _Toc210155539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44EA264F"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40" w:history="1">
            <w:r w:rsidR="00326084" w:rsidRPr="00121E4B">
              <w:rPr>
                <w:rStyle w:val="Lienhypertexte"/>
                <w:rFonts w:ascii="Calibri" w:hAnsi="Calibri" w:cs="Calibri"/>
                <w:b/>
                <w:noProof/>
              </w:rPr>
              <w:t>4.1.4</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Calendrier détaillé d'exécution</w:t>
            </w:r>
            <w:r w:rsidR="00326084">
              <w:rPr>
                <w:noProof/>
                <w:webHidden/>
              </w:rPr>
              <w:tab/>
            </w:r>
            <w:r w:rsidR="00326084">
              <w:rPr>
                <w:noProof/>
                <w:webHidden/>
              </w:rPr>
              <w:fldChar w:fldCharType="begin"/>
            </w:r>
            <w:r w:rsidR="00326084">
              <w:rPr>
                <w:noProof/>
                <w:webHidden/>
              </w:rPr>
              <w:instrText xml:space="preserve"> PAGEREF _Toc210155540 \h </w:instrText>
            </w:r>
            <w:r w:rsidR="00326084">
              <w:rPr>
                <w:noProof/>
                <w:webHidden/>
              </w:rPr>
            </w:r>
            <w:r w:rsidR="00326084">
              <w:rPr>
                <w:noProof/>
                <w:webHidden/>
              </w:rPr>
              <w:fldChar w:fldCharType="separate"/>
            </w:r>
            <w:r w:rsidR="00326084">
              <w:rPr>
                <w:noProof/>
                <w:webHidden/>
              </w:rPr>
              <w:t>10</w:t>
            </w:r>
            <w:r w:rsidR="00326084">
              <w:rPr>
                <w:noProof/>
                <w:webHidden/>
              </w:rPr>
              <w:fldChar w:fldCharType="end"/>
            </w:r>
          </w:hyperlink>
        </w:p>
        <w:p w14:paraId="65CC77F1"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41" w:history="1">
            <w:r w:rsidR="00326084" w:rsidRPr="00121E4B">
              <w:rPr>
                <w:rStyle w:val="Lienhypertexte"/>
                <w:rFonts w:ascii="Calibri" w:hAnsi="Calibri"/>
                <w:b/>
                <w:noProof/>
              </w:rPr>
              <w:t>4.2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Pénalités pour retard</w:t>
            </w:r>
            <w:r w:rsidR="00326084">
              <w:rPr>
                <w:noProof/>
                <w:webHidden/>
              </w:rPr>
              <w:tab/>
            </w:r>
            <w:r w:rsidR="00326084">
              <w:rPr>
                <w:noProof/>
                <w:webHidden/>
              </w:rPr>
              <w:fldChar w:fldCharType="begin"/>
            </w:r>
            <w:r w:rsidR="00326084">
              <w:rPr>
                <w:noProof/>
                <w:webHidden/>
              </w:rPr>
              <w:instrText xml:space="preserve"> PAGEREF _Toc210155541 \h </w:instrText>
            </w:r>
            <w:r w:rsidR="00326084">
              <w:rPr>
                <w:noProof/>
                <w:webHidden/>
              </w:rPr>
            </w:r>
            <w:r w:rsidR="00326084">
              <w:rPr>
                <w:noProof/>
                <w:webHidden/>
              </w:rPr>
              <w:fldChar w:fldCharType="separate"/>
            </w:r>
            <w:r w:rsidR="00326084">
              <w:rPr>
                <w:noProof/>
                <w:webHidden/>
              </w:rPr>
              <w:t>11</w:t>
            </w:r>
            <w:r w:rsidR="00326084">
              <w:rPr>
                <w:noProof/>
                <w:webHidden/>
              </w:rPr>
              <w:fldChar w:fldCharType="end"/>
            </w:r>
          </w:hyperlink>
        </w:p>
        <w:p w14:paraId="7022512F"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42" w:history="1">
            <w:r w:rsidR="00326084" w:rsidRPr="00121E4B">
              <w:rPr>
                <w:rStyle w:val="Lienhypertexte"/>
                <w:rFonts w:ascii="Calibri" w:hAnsi="Calibri"/>
                <w:b/>
                <w:noProof/>
                <w:kern w:val="18"/>
              </w:rPr>
              <w:t>4.2.1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Retard sur les délais d'exécution particuliers</w:t>
            </w:r>
            <w:r w:rsidR="00326084">
              <w:rPr>
                <w:noProof/>
                <w:webHidden/>
              </w:rPr>
              <w:tab/>
            </w:r>
            <w:r w:rsidR="00326084">
              <w:rPr>
                <w:noProof/>
                <w:webHidden/>
              </w:rPr>
              <w:fldChar w:fldCharType="begin"/>
            </w:r>
            <w:r w:rsidR="00326084">
              <w:rPr>
                <w:noProof/>
                <w:webHidden/>
              </w:rPr>
              <w:instrText xml:space="preserve"> PAGEREF _Toc210155542 \h </w:instrText>
            </w:r>
            <w:r w:rsidR="00326084">
              <w:rPr>
                <w:noProof/>
                <w:webHidden/>
              </w:rPr>
            </w:r>
            <w:r w:rsidR="00326084">
              <w:rPr>
                <w:noProof/>
                <w:webHidden/>
              </w:rPr>
              <w:fldChar w:fldCharType="separate"/>
            </w:r>
            <w:r w:rsidR="00326084">
              <w:rPr>
                <w:noProof/>
                <w:webHidden/>
              </w:rPr>
              <w:t>11</w:t>
            </w:r>
            <w:r w:rsidR="00326084">
              <w:rPr>
                <w:noProof/>
                <w:webHidden/>
              </w:rPr>
              <w:fldChar w:fldCharType="end"/>
            </w:r>
          </w:hyperlink>
        </w:p>
        <w:p w14:paraId="6F9162D8"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43" w:history="1">
            <w:r w:rsidR="00326084" w:rsidRPr="00121E4B">
              <w:rPr>
                <w:rStyle w:val="Lienhypertexte"/>
                <w:rFonts w:ascii="Calibri" w:hAnsi="Calibri"/>
                <w:b/>
                <w:noProof/>
                <w:kern w:val="18"/>
              </w:rPr>
              <w:t>4.2.2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Retard sur les délais globaux</w:t>
            </w:r>
            <w:r w:rsidR="00326084">
              <w:rPr>
                <w:noProof/>
                <w:webHidden/>
              </w:rPr>
              <w:tab/>
            </w:r>
            <w:r w:rsidR="00326084">
              <w:rPr>
                <w:noProof/>
                <w:webHidden/>
              </w:rPr>
              <w:fldChar w:fldCharType="begin"/>
            </w:r>
            <w:r w:rsidR="00326084">
              <w:rPr>
                <w:noProof/>
                <w:webHidden/>
              </w:rPr>
              <w:instrText xml:space="preserve"> PAGEREF _Toc210155543 \h </w:instrText>
            </w:r>
            <w:r w:rsidR="00326084">
              <w:rPr>
                <w:noProof/>
                <w:webHidden/>
              </w:rPr>
            </w:r>
            <w:r w:rsidR="00326084">
              <w:rPr>
                <w:noProof/>
                <w:webHidden/>
              </w:rPr>
              <w:fldChar w:fldCharType="separate"/>
            </w:r>
            <w:r w:rsidR="00326084">
              <w:rPr>
                <w:noProof/>
                <w:webHidden/>
              </w:rPr>
              <w:t>11</w:t>
            </w:r>
            <w:r w:rsidR="00326084">
              <w:rPr>
                <w:noProof/>
                <w:webHidden/>
              </w:rPr>
              <w:fldChar w:fldCharType="end"/>
            </w:r>
          </w:hyperlink>
        </w:p>
        <w:p w14:paraId="3789F287"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44" w:history="1">
            <w:r w:rsidR="00326084" w:rsidRPr="00121E4B">
              <w:rPr>
                <w:rStyle w:val="Lienhypertexte"/>
                <w:rFonts w:ascii="Calibri" w:hAnsi="Calibri"/>
                <w:b/>
                <w:noProof/>
                <w:kern w:val="18"/>
              </w:rPr>
              <w:t>4.2.3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Montant des pénalités et retenues prévues à l’article 4.2.1 et 4.2.2</w:t>
            </w:r>
            <w:r w:rsidR="00326084">
              <w:rPr>
                <w:noProof/>
                <w:webHidden/>
              </w:rPr>
              <w:tab/>
            </w:r>
            <w:r w:rsidR="00326084">
              <w:rPr>
                <w:noProof/>
                <w:webHidden/>
              </w:rPr>
              <w:fldChar w:fldCharType="begin"/>
            </w:r>
            <w:r w:rsidR="00326084">
              <w:rPr>
                <w:noProof/>
                <w:webHidden/>
              </w:rPr>
              <w:instrText xml:space="preserve"> PAGEREF _Toc210155544 \h </w:instrText>
            </w:r>
            <w:r w:rsidR="00326084">
              <w:rPr>
                <w:noProof/>
                <w:webHidden/>
              </w:rPr>
            </w:r>
            <w:r w:rsidR="00326084">
              <w:rPr>
                <w:noProof/>
                <w:webHidden/>
              </w:rPr>
              <w:fldChar w:fldCharType="separate"/>
            </w:r>
            <w:r w:rsidR="00326084">
              <w:rPr>
                <w:noProof/>
                <w:webHidden/>
              </w:rPr>
              <w:t>11</w:t>
            </w:r>
            <w:r w:rsidR="00326084">
              <w:rPr>
                <w:noProof/>
                <w:webHidden/>
              </w:rPr>
              <w:fldChar w:fldCharType="end"/>
            </w:r>
          </w:hyperlink>
        </w:p>
        <w:p w14:paraId="4229FAD6"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45" w:history="1">
            <w:r w:rsidR="00326084" w:rsidRPr="00121E4B">
              <w:rPr>
                <w:rStyle w:val="Lienhypertexte"/>
                <w:rFonts w:ascii="Calibri" w:hAnsi="Calibri"/>
                <w:b/>
                <w:noProof/>
              </w:rPr>
              <w:t>4.3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Autres pénalités</w:t>
            </w:r>
            <w:r w:rsidR="00326084">
              <w:rPr>
                <w:noProof/>
                <w:webHidden/>
              </w:rPr>
              <w:tab/>
            </w:r>
            <w:r w:rsidR="00326084">
              <w:rPr>
                <w:noProof/>
                <w:webHidden/>
              </w:rPr>
              <w:fldChar w:fldCharType="begin"/>
            </w:r>
            <w:r w:rsidR="00326084">
              <w:rPr>
                <w:noProof/>
                <w:webHidden/>
              </w:rPr>
              <w:instrText xml:space="preserve"> PAGEREF _Toc210155545 \h </w:instrText>
            </w:r>
            <w:r w:rsidR="00326084">
              <w:rPr>
                <w:noProof/>
                <w:webHidden/>
              </w:rPr>
            </w:r>
            <w:r w:rsidR="00326084">
              <w:rPr>
                <w:noProof/>
                <w:webHidden/>
              </w:rPr>
              <w:fldChar w:fldCharType="separate"/>
            </w:r>
            <w:r w:rsidR="00326084">
              <w:rPr>
                <w:noProof/>
                <w:webHidden/>
              </w:rPr>
              <w:t>11</w:t>
            </w:r>
            <w:r w:rsidR="00326084">
              <w:rPr>
                <w:noProof/>
                <w:webHidden/>
              </w:rPr>
              <w:fldChar w:fldCharType="end"/>
            </w:r>
          </w:hyperlink>
        </w:p>
        <w:p w14:paraId="5F88BCC1"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46" w:history="1">
            <w:r w:rsidR="00326084" w:rsidRPr="00121E4B">
              <w:rPr>
                <w:rStyle w:val="Lienhypertexte"/>
                <w:rFonts w:ascii="Calibri" w:hAnsi="Calibri"/>
                <w:b/>
                <w:noProof/>
              </w:rPr>
              <w:t>4.4</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Réfaction pour imperfection</w:t>
            </w:r>
            <w:r w:rsidR="00326084">
              <w:rPr>
                <w:noProof/>
                <w:webHidden/>
              </w:rPr>
              <w:tab/>
            </w:r>
            <w:r w:rsidR="00326084">
              <w:rPr>
                <w:noProof/>
                <w:webHidden/>
              </w:rPr>
              <w:fldChar w:fldCharType="begin"/>
            </w:r>
            <w:r w:rsidR="00326084">
              <w:rPr>
                <w:noProof/>
                <w:webHidden/>
              </w:rPr>
              <w:instrText xml:space="preserve"> PAGEREF _Toc210155546 \h </w:instrText>
            </w:r>
            <w:r w:rsidR="00326084">
              <w:rPr>
                <w:noProof/>
                <w:webHidden/>
              </w:rPr>
            </w:r>
            <w:r w:rsidR="00326084">
              <w:rPr>
                <w:noProof/>
                <w:webHidden/>
              </w:rPr>
              <w:fldChar w:fldCharType="separate"/>
            </w:r>
            <w:r w:rsidR="00326084">
              <w:rPr>
                <w:noProof/>
                <w:webHidden/>
              </w:rPr>
              <w:t>12</w:t>
            </w:r>
            <w:r w:rsidR="00326084">
              <w:rPr>
                <w:noProof/>
                <w:webHidden/>
              </w:rPr>
              <w:fldChar w:fldCharType="end"/>
            </w:r>
          </w:hyperlink>
        </w:p>
        <w:p w14:paraId="1BBE303A"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47" w:history="1">
            <w:r w:rsidR="00326084" w:rsidRPr="00121E4B">
              <w:rPr>
                <w:rStyle w:val="Lienhypertexte"/>
                <w:rFonts w:ascii="Calibri" w:hAnsi="Calibri"/>
                <w:b/>
                <w:noProof/>
              </w:rPr>
              <w:t>4.5</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Délais et modalités pour la remise des documents conformes à l'exécution</w:t>
            </w:r>
            <w:r w:rsidR="00326084">
              <w:rPr>
                <w:noProof/>
                <w:webHidden/>
              </w:rPr>
              <w:tab/>
            </w:r>
            <w:r w:rsidR="00326084">
              <w:rPr>
                <w:noProof/>
                <w:webHidden/>
              </w:rPr>
              <w:fldChar w:fldCharType="begin"/>
            </w:r>
            <w:r w:rsidR="00326084">
              <w:rPr>
                <w:noProof/>
                <w:webHidden/>
              </w:rPr>
              <w:instrText xml:space="preserve"> PAGEREF _Toc210155547 \h </w:instrText>
            </w:r>
            <w:r w:rsidR="00326084">
              <w:rPr>
                <w:noProof/>
                <w:webHidden/>
              </w:rPr>
            </w:r>
            <w:r w:rsidR="00326084">
              <w:rPr>
                <w:noProof/>
                <w:webHidden/>
              </w:rPr>
              <w:fldChar w:fldCharType="separate"/>
            </w:r>
            <w:r w:rsidR="00326084">
              <w:rPr>
                <w:noProof/>
                <w:webHidden/>
              </w:rPr>
              <w:t>12</w:t>
            </w:r>
            <w:r w:rsidR="00326084">
              <w:rPr>
                <w:noProof/>
                <w:webHidden/>
              </w:rPr>
              <w:fldChar w:fldCharType="end"/>
            </w:r>
          </w:hyperlink>
        </w:p>
        <w:p w14:paraId="6A4CDB10" w14:textId="77777777" w:rsidR="00326084" w:rsidRDefault="00677F77">
          <w:pPr>
            <w:pStyle w:val="TM3"/>
            <w:tabs>
              <w:tab w:val="right" w:leader="dot" w:pos="9912"/>
            </w:tabs>
            <w:rPr>
              <w:rFonts w:asciiTheme="minorHAnsi" w:eastAsiaTheme="minorEastAsia" w:hAnsiTheme="minorHAnsi" w:cstheme="minorBidi"/>
              <w:smallCaps w:val="0"/>
              <w:noProof/>
              <w:sz w:val="22"/>
            </w:rPr>
          </w:pPr>
          <w:hyperlink w:anchor="_Toc210155548" w:history="1">
            <w:r w:rsidR="00326084" w:rsidRPr="00121E4B">
              <w:rPr>
                <w:rStyle w:val="Lienhypertexte"/>
                <w:rFonts w:ascii="Calibri" w:eastAsia="Calibri" w:hAnsi="Calibri" w:cs="Calibri"/>
                <w:b/>
                <w:bCs/>
                <w:noProof/>
              </w:rPr>
              <w:t>4.5.1 Présentation du DOE</w:t>
            </w:r>
            <w:r w:rsidR="00326084">
              <w:rPr>
                <w:noProof/>
                <w:webHidden/>
              </w:rPr>
              <w:tab/>
            </w:r>
            <w:r w:rsidR="00326084">
              <w:rPr>
                <w:noProof/>
                <w:webHidden/>
              </w:rPr>
              <w:fldChar w:fldCharType="begin"/>
            </w:r>
            <w:r w:rsidR="00326084">
              <w:rPr>
                <w:noProof/>
                <w:webHidden/>
              </w:rPr>
              <w:instrText xml:space="preserve"> PAGEREF _Toc210155548 \h </w:instrText>
            </w:r>
            <w:r w:rsidR="00326084">
              <w:rPr>
                <w:noProof/>
                <w:webHidden/>
              </w:rPr>
            </w:r>
            <w:r w:rsidR="00326084">
              <w:rPr>
                <w:noProof/>
                <w:webHidden/>
              </w:rPr>
              <w:fldChar w:fldCharType="separate"/>
            </w:r>
            <w:r w:rsidR="00326084">
              <w:rPr>
                <w:noProof/>
                <w:webHidden/>
              </w:rPr>
              <w:t>12</w:t>
            </w:r>
            <w:r w:rsidR="00326084">
              <w:rPr>
                <w:noProof/>
                <w:webHidden/>
              </w:rPr>
              <w:fldChar w:fldCharType="end"/>
            </w:r>
          </w:hyperlink>
        </w:p>
        <w:p w14:paraId="217CE548" w14:textId="77777777" w:rsidR="00326084" w:rsidRDefault="00677F77">
          <w:pPr>
            <w:pStyle w:val="TM3"/>
            <w:tabs>
              <w:tab w:val="right" w:leader="dot" w:pos="9912"/>
            </w:tabs>
            <w:rPr>
              <w:rFonts w:asciiTheme="minorHAnsi" w:eastAsiaTheme="minorEastAsia" w:hAnsiTheme="minorHAnsi" w:cstheme="minorBidi"/>
              <w:smallCaps w:val="0"/>
              <w:noProof/>
              <w:sz w:val="22"/>
            </w:rPr>
          </w:pPr>
          <w:hyperlink w:anchor="_Toc210155549" w:history="1">
            <w:r w:rsidR="00326084" w:rsidRPr="00121E4B">
              <w:rPr>
                <w:rStyle w:val="Lienhypertexte"/>
                <w:rFonts w:ascii="Calibri" w:eastAsia="Calibri" w:hAnsi="Calibri" w:cs="Calibri"/>
                <w:b/>
                <w:bCs/>
                <w:noProof/>
              </w:rPr>
              <w:t>4.5.2 Contenu du DOE</w:t>
            </w:r>
            <w:r w:rsidR="00326084">
              <w:rPr>
                <w:noProof/>
                <w:webHidden/>
              </w:rPr>
              <w:tab/>
            </w:r>
            <w:r w:rsidR="00326084">
              <w:rPr>
                <w:noProof/>
                <w:webHidden/>
              </w:rPr>
              <w:fldChar w:fldCharType="begin"/>
            </w:r>
            <w:r w:rsidR="00326084">
              <w:rPr>
                <w:noProof/>
                <w:webHidden/>
              </w:rPr>
              <w:instrText xml:space="preserve"> PAGEREF _Toc210155549 \h </w:instrText>
            </w:r>
            <w:r w:rsidR="00326084">
              <w:rPr>
                <w:noProof/>
                <w:webHidden/>
              </w:rPr>
            </w:r>
            <w:r w:rsidR="00326084">
              <w:rPr>
                <w:noProof/>
                <w:webHidden/>
              </w:rPr>
              <w:fldChar w:fldCharType="separate"/>
            </w:r>
            <w:r w:rsidR="00326084">
              <w:rPr>
                <w:noProof/>
                <w:webHidden/>
              </w:rPr>
              <w:t>13</w:t>
            </w:r>
            <w:r w:rsidR="00326084">
              <w:rPr>
                <w:noProof/>
                <w:webHidden/>
              </w:rPr>
              <w:fldChar w:fldCharType="end"/>
            </w:r>
          </w:hyperlink>
        </w:p>
        <w:p w14:paraId="4F74C748" w14:textId="77777777" w:rsidR="00326084" w:rsidRDefault="00677F77">
          <w:pPr>
            <w:pStyle w:val="TM1"/>
            <w:rPr>
              <w:rFonts w:asciiTheme="minorHAnsi" w:eastAsiaTheme="minorEastAsia" w:hAnsiTheme="minorHAnsi" w:cstheme="minorBidi"/>
              <w:b w:val="0"/>
              <w:bCs w:val="0"/>
              <w:caps w:val="0"/>
              <w:noProof/>
              <w:u w:val="none"/>
            </w:rPr>
          </w:pPr>
          <w:hyperlink w:anchor="_Toc210155550" w:history="1">
            <w:r w:rsidR="00326084" w:rsidRPr="00121E4B">
              <w:rPr>
                <w:rStyle w:val="Lienhypertexte"/>
                <w:rFonts w:ascii="Calibri" w:hAnsi="Calibri" w:cs="Calibri"/>
                <w:noProof/>
              </w:rPr>
              <w:t>ARTICLE 5 - CLAUSES DE FINANCEMENT ET DE SURETE</w:t>
            </w:r>
            <w:r w:rsidR="00326084">
              <w:rPr>
                <w:noProof/>
                <w:webHidden/>
              </w:rPr>
              <w:tab/>
            </w:r>
            <w:r w:rsidR="00326084">
              <w:rPr>
                <w:noProof/>
                <w:webHidden/>
              </w:rPr>
              <w:fldChar w:fldCharType="begin"/>
            </w:r>
            <w:r w:rsidR="00326084">
              <w:rPr>
                <w:noProof/>
                <w:webHidden/>
              </w:rPr>
              <w:instrText xml:space="preserve"> PAGEREF _Toc210155550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4E0E03FA"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1" w:history="1">
            <w:r w:rsidR="00326084" w:rsidRPr="00121E4B">
              <w:rPr>
                <w:rStyle w:val="Lienhypertexte"/>
                <w:rFonts w:ascii="Calibri" w:hAnsi="Calibri"/>
                <w:b/>
                <w:noProof/>
              </w:rPr>
              <w:t>5.1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Retenue de garantie</w:t>
            </w:r>
            <w:r w:rsidR="00326084">
              <w:rPr>
                <w:noProof/>
                <w:webHidden/>
              </w:rPr>
              <w:tab/>
            </w:r>
            <w:r w:rsidR="00326084">
              <w:rPr>
                <w:noProof/>
                <w:webHidden/>
              </w:rPr>
              <w:fldChar w:fldCharType="begin"/>
            </w:r>
            <w:r w:rsidR="00326084">
              <w:rPr>
                <w:noProof/>
                <w:webHidden/>
              </w:rPr>
              <w:instrText xml:space="preserve"> PAGEREF _Toc210155551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0ABB5A1A"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2" w:history="1">
            <w:r w:rsidR="00326084" w:rsidRPr="00121E4B">
              <w:rPr>
                <w:rStyle w:val="Lienhypertexte"/>
                <w:rFonts w:ascii="Calibri" w:hAnsi="Calibri"/>
                <w:b/>
                <w:noProof/>
              </w:rPr>
              <w:t>5.2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Cautionnement</w:t>
            </w:r>
            <w:r w:rsidR="00326084">
              <w:rPr>
                <w:noProof/>
                <w:webHidden/>
              </w:rPr>
              <w:tab/>
            </w:r>
            <w:r w:rsidR="00326084">
              <w:rPr>
                <w:noProof/>
                <w:webHidden/>
              </w:rPr>
              <w:fldChar w:fldCharType="begin"/>
            </w:r>
            <w:r w:rsidR="00326084">
              <w:rPr>
                <w:noProof/>
                <w:webHidden/>
              </w:rPr>
              <w:instrText xml:space="preserve"> PAGEREF _Toc210155552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507C4779"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3" w:history="1">
            <w:r w:rsidR="00326084" w:rsidRPr="00121E4B">
              <w:rPr>
                <w:rStyle w:val="Lienhypertexte"/>
                <w:rFonts w:ascii="Calibri" w:hAnsi="Calibri"/>
                <w:b/>
                <w:noProof/>
              </w:rPr>
              <w:t>5.3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Avance au démarrage</w:t>
            </w:r>
            <w:r w:rsidR="00326084">
              <w:rPr>
                <w:noProof/>
                <w:webHidden/>
              </w:rPr>
              <w:tab/>
            </w:r>
            <w:r w:rsidR="00326084">
              <w:rPr>
                <w:noProof/>
                <w:webHidden/>
              </w:rPr>
              <w:fldChar w:fldCharType="begin"/>
            </w:r>
            <w:r w:rsidR="00326084">
              <w:rPr>
                <w:noProof/>
                <w:webHidden/>
              </w:rPr>
              <w:instrText xml:space="preserve"> PAGEREF _Toc210155553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4ACED75B"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4" w:history="1">
            <w:r w:rsidR="00326084" w:rsidRPr="00121E4B">
              <w:rPr>
                <w:rStyle w:val="Lienhypertexte"/>
                <w:rFonts w:ascii="Calibri" w:hAnsi="Calibri"/>
                <w:b/>
                <w:noProof/>
              </w:rPr>
              <w:t>5.4</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Avance sur approvisionnement</w:t>
            </w:r>
            <w:r w:rsidR="00326084">
              <w:rPr>
                <w:noProof/>
                <w:webHidden/>
              </w:rPr>
              <w:tab/>
            </w:r>
            <w:r w:rsidR="00326084">
              <w:rPr>
                <w:noProof/>
                <w:webHidden/>
              </w:rPr>
              <w:fldChar w:fldCharType="begin"/>
            </w:r>
            <w:r w:rsidR="00326084">
              <w:rPr>
                <w:noProof/>
                <w:webHidden/>
              </w:rPr>
              <w:instrText xml:space="preserve"> PAGEREF _Toc210155554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7C28953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5" w:history="1">
            <w:r w:rsidR="00326084" w:rsidRPr="00121E4B">
              <w:rPr>
                <w:rStyle w:val="Lienhypertexte"/>
                <w:rFonts w:ascii="Calibri" w:hAnsi="Calibri"/>
                <w:b/>
                <w:noProof/>
              </w:rPr>
              <w:t>5.5</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Nantissement</w:t>
            </w:r>
            <w:r w:rsidR="00326084">
              <w:rPr>
                <w:noProof/>
                <w:webHidden/>
              </w:rPr>
              <w:tab/>
            </w:r>
            <w:r w:rsidR="00326084">
              <w:rPr>
                <w:noProof/>
                <w:webHidden/>
              </w:rPr>
              <w:fldChar w:fldCharType="begin"/>
            </w:r>
            <w:r w:rsidR="00326084">
              <w:rPr>
                <w:noProof/>
                <w:webHidden/>
              </w:rPr>
              <w:instrText xml:space="preserve"> PAGEREF _Toc210155555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3BF0A8E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6" w:history="1">
            <w:r w:rsidR="00326084" w:rsidRPr="00121E4B">
              <w:rPr>
                <w:rStyle w:val="Lienhypertexte"/>
                <w:rFonts w:ascii="Calibri" w:hAnsi="Calibri"/>
                <w:b/>
                <w:noProof/>
              </w:rPr>
              <w:t>5.6</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Garantie de bonne fin contractuelle</w:t>
            </w:r>
            <w:r w:rsidR="00326084">
              <w:rPr>
                <w:noProof/>
                <w:webHidden/>
              </w:rPr>
              <w:tab/>
            </w:r>
            <w:r w:rsidR="00326084">
              <w:rPr>
                <w:noProof/>
                <w:webHidden/>
              </w:rPr>
              <w:fldChar w:fldCharType="begin"/>
            </w:r>
            <w:r w:rsidR="00326084">
              <w:rPr>
                <w:noProof/>
                <w:webHidden/>
              </w:rPr>
              <w:instrText xml:space="preserve"> PAGEREF _Toc210155556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1A8BBA66" w14:textId="77777777" w:rsidR="00326084" w:rsidRDefault="00677F77">
          <w:pPr>
            <w:pStyle w:val="TM1"/>
            <w:rPr>
              <w:rFonts w:asciiTheme="minorHAnsi" w:eastAsiaTheme="minorEastAsia" w:hAnsiTheme="minorHAnsi" w:cstheme="minorBidi"/>
              <w:b w:val="0"/>
              <w:bCs w:val="0"/>
              <w:caps w:val="0"/>
              <w:noProof/>
              <w:u w:val="none"/>
            </w:rPr>
          </w:pPr>
          <w:hyperlink w:anchor="_Toc210155557" w:history="1">
            <w:r w:rsidR="00326084" w:rsidRPr="00121E4B">
              <w:rPr>
                <w:rStyle w:val="Lienhypertexte"/>
                <w:rFonts w:ascii="Calibri" w:hAnsi="Calibri" w:cs="Calibri"/>
                <w:noProof/>
              </w:rPr>
              <w:t>ARTICLE 6 - PROVENANCE – QUALITE – CONTROLE ET PRISE EN CHARGE DES MATERIAUX ET PRODUITS</w:t>
            </w:r>
            <w:r w:rsidR="00326084">
              <w:rPr>
                <w:noProof/>
                <w:webHidden/>
              </w:rPr>
              <w:tab/>
            </w:r>
            <w:r w:rsidR="00326084">
              <w:rPr>
                <w:noProof/>
                <w:webHidden/>
              </w:rPr>
              <w:fldChar w:fldCharType="begin"/>
            </w:r>
            <w:r w:rsidR="00326084">
              <w:rPr>
                <w:noProof/>
                <w:webHidden/>
              </w:rPr>
              <w:instrText xml:space="preserve"> PAGEREF _Toc210155557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7D7A9BCA"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8" w:history="1">
            <w:r w:rsidR="00326084" w:rsidRPr="00121E4B">
              <w:rPr>
                <w:rStyle w:val="Lienhypertexte"/>
                <w:rFonts w:ascii="Calibri" w:hAnsi="Calibri"/>
                <w:b/>
                <w:noProof/>
              </w:rPr>
              <w:t>6.1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Provenance des matériaux et produits</w:t>
            </w:r>
            <w:r w:rsidR="00326084">
              <w:rPr>
                <w:noProof/>
                <w:webHidden/>
              </w:rPr>
              <w:tab/>
            </w:r>
            <w:r w:rsidR="00326084">
              <w:rPr>
                <w:noProof/>
                <w:webHidden/>
              </w:rPr>
              <w:fldChar w:fldCharType="begin"/>
            </w:r>
            <w:r w:rsidR="00326084">
              <w:rPr>
                <w:noProof/>
                <w:webHidden/>
              </w:rPr>
              <w:instrText xml:space="preserve"> PAGEREF _Toc210155558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63B79230"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59" w:history="1">
            <w:r w:rsidR="00326084" w:rsidRPr="00121E4B">
              <w:rPr>
                <w:rStyle w:val="Lienhypertexte"/>
                <w:rFonts w:ascii="Calibri" w:hAnsi="Calibri"/>
                <w:b/>
                <w:noProof/>
              </w:rPr>
              <w:t>6.2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Mise à disposition de carrières ou lieux d'emprunt</w:t>
            </w:r>
            <w:r w:rsidR="00326084">
              <w:rPr>
                <w:noProof/>
                <w:webHidden/>
              </w:rPr>
              <w:tab/>
            </w:r>
            <w:r w:rsidR="00326084">
              <w:rPr>
                <w:noProof/>
                <w:webHidden/>
              </w:rPr>
              <w:fldChar w:fldCharType="begin"/>
            </w:r>
            <w:r w:rsidR="00326084">
              <w:rPr>
                <w:noProof/>
                <w:webHidden/>
              </w:rPr>
              <w:instrText xml:space="preserve"> PAGEREF _Toc210155559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14701461"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60" w:history="1">
            <w:r w:rsidR="00326084" w:rsidRPr="00121E4B">
              <w:rPr>
                <w:rStyle w:val="Lienhypertexte"/>
                <w:rFonts w:ascii="Calibri" w:hAnsi="Calibri"/>
                <w:b/>
                <w:noProof/>
              </w:rPr>
              <w:t>6.3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Caractéristiques, qualités, vérifications, essais, épreuves de matériaux et produits</w:t>
            </w:r>
            <w:r w:rsidR="00326084">
              <w:rPr>
                <w:noProof/>
                <w:webHidden/>
              </w:rPr>
              <w:tab/>
            </w:r>
            <w:r w:rsidR="00326084">
              <w:rPr>
                <w:noProof/>
                <w:webHidden/>
              </w:rPr>
              <w:fldChar w:fldCharType="begin"/>
            </w:r>
            <w:r w:rsidR="00326084">
              <w:rPr>
                <w:noProof/>
                <w:webHidden/>
              </w:rPr>
              <w:instrText xml:space="preserve"> PAGEREF _Toc210155560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2ACA9805"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61" w:history="1">
            <w:r w:rsidR="00326084" w:rsidRPr="00121E4B">
              <w:rPr>
                <w:rStyle w:val="Lienhypertexte"/>
                <w:rFonts w:ascii="Calibri" w:hAnsi="Calibri" w:cs="Calibri"/>
                <w:b/>
                <w:noProof/>
              </w:rPr>
              <w:t>6.3.1.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Dérogations</w:t>
            </w:r>
            <w:r w:rsidR="00326084">
              <w:rPr>
                <w:noProof/>
                <w:webHidden/>
              </w:rPr>
              <w:tab/>
            </w:r>
            <w:r w:rsidR="00326084">
              <w:rPr>
                <w:noProof/>
                <w:webHidden/>
              </w:rPr>
              <w:fldChar w:fldCharType="begin"/>
            </w:r>
            <w:r w:rsidR="00326084">
              <w:rPr>
                <w:noProof/>
                <w:webHidden/>
              </w:rPr>
              <w:instrText xml:space="preserve"> PAGEREF _Toc210155561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3936B5EF"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62" w:history="1">
            <w:r w:rsidR="00326084" w:rsidRPr="00121E4B">
              <w:rPr>
                <w:rStyle w:val="Lienhypertexte"/>
                <w:rFonts w:ascii="Calibri" w:hAnsi="Calibri" w:cs="Calibri"/>
                <w:b/>
                <w:noProof/>
              </w:rPr>
              <w:t>6.3.2.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Echantillon des produits</w:t>
            </w:r>
            <w:r w:rsidR="00326084">
              <w:rPr>
                <w:noProof/>
                <w:webHidden/>
              </w:rPr>
              <w:tab/>
            </w:r>
            <w:r w:rsidR="00326084">
              <w:rPr>
                <w:noProof/>
                <w:webHidden/>
              </w:rPr>
              <w:fldChar w:fldCharType="begin"/>
            </w:r>
            <w:r w:rsidR="00326084">
              <w:rPr>
                <w:noProof/>
                <w:webHidden/>
              </w:rPr>
              <w:instrText xml:space="preserve"> PAGEREF _Toc210155562 \h </w:instrText>
            </w:r>
            <w:r w:rsidR="00326084">
              <w:rPr>
                <w:noProof/>
                <w:webHidden/>
              </w:rPr>
            </w:r>
            <w:r w:rsidR="00326084">
              <w:rPr>
                <w:noProof/>
                <w:webHidden/>
              </w:rPr>
              <w:fldChar w:fldCharType="separate"/>
            </w:r>
            <w:r w:rsidR="00326084">
              <w:rPr>
                <w:noProof/>
                <w:webHidden/>
              </w:rPr>
              <w:t>14</w:t>
            </w:r>
            <w:r w:rsidR="00326084">
              <w:rPr>
                <w:noProof/>
                <w:webHidden/>
              </w:rPr>
              <w:fldChar w:fldCharType="end"/>
            </w:r>
          </w:hyperlink>
        </w:p>
        <w:p w14:paraId="02EE5B8F"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63" w:history="1">
            <w:r w:rsidR="00326084" w:rsidRPr="00121E4B">
              <w:rPr>
                <w:rStyle w:val="Lienhypertexte"/>
                <w:rFonts w:ascii="Calibri" w:hAnsi="Calibri" w:cs="Calibri"/>
                <w:b/>
                <w:noProof/>
              </w:rPr>
              <w:t>6.3.3.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Essais complémentaires</w:t>
            </w:r>
            <w:r w:rsidR="00326084">
              <w:rPr>
                <w:noProof/>
                <w:webHidden/>
              </w:rPr>
              <w:tab/>
            </w:r>
            <w:r w:rsidR="00326084">
              <w:rPr>
                <w:noProof/>
                <w:webHidden/>
              </w:rPr>
              <w:fldChar w:fldCharType="begin"/>
            </w:r>
            <w:r w:rsidR="00326084">
              <w:rPr>
                <w:noProof/>
                <w:webHidden/>
              </w:rPr>
              <w:instrText xml:space="preserve"> PAGEREF _Toc210155563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0D3B263D"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64" w:history="1">
            <w:r w:rsidR="00326084" w:rsidRPr="00121E4B">
              <w:rPr>
                <w:rStyle w:val="Lienhypertexte"/>
                <w:rFonts w:ascii="Calibri" w:hAnsi="Calibri"/>
                <w:b/>
                <w:noProof/>
              </w:rPr>
              <w:t>6.4</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Prise en charge, manutention, et conservation par le Contractant Général des matériaux et produits fournis par le MO</w:t>
            </w:r>
            <w:r w:rsidR="00326084">
              <w:rPr>
                <w:noProof/>
                <w:webHidden/>
              </w:rPr>
              <w:tab/>
            </w:r>
            <w:r w:rsidR="00326084">
              <w:rPr>
                <w:noProof/>
                <w:webHidden/>
              </w:rPr>
              <w:fldChar w:fldCharType="begin"/>
            </w:r>
            <w:r w:rsidR="00326084">
              <w:rPr>
                <w:noProof/>
                <w:webHidden/>
              </w:rPr>
              <w:instrText xml:space="preserve"> PAGEREF _Toc210155564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3136A8DD" w14:textId="77777777" w:rsidR="00326084" w:rsidRDefault="00677F77">
          <w:pPr>
            <w:pStyle w:val="TM1"/>
            <w:rPr>
              <w:rFonts w:asciiTheme="minorHAnsi" w:eastAsiaTheme="minorEastAsia" w:hAnsiTheme="minorHAnsi" w:cstheme="minorBidi"/>
              <w:b w:val="0"/>
              <w:bCs w:val="0"/>
              <w:caps w:val="0"/>
              <w:noProof/>
              <w:u w:val="none"/>
            </w:rPr>
          </w:pPr>
          <w:hyperlink w:anchor="_Toc210155565" w:history="1">
            <w:r w:rsidR="00326084" w:rsidRPr="00121E4B">
              <w:rPr>
                <w:rStyle w:val="Lienhypertexte"/>
                <w:rFonts w:ascii="Calibri" w:hAnsi="Calibri" w:cs="Calibri"/>
                <w:noProof/>
              </w:rPr>
              <w:t>ARTICLE 7 - IMPLANTATION DES OUVRAGES</w:t>
            </w:r>
            <w:r w:rsidR="00326084">
              <w:rPr>
                <w:noProof/>
                <w:webHidden/>
              </w:rPr>
              <w:tab/>
            </w:r>
            <w:r w:rsidR="00326084">
              <w:rPr>
                <w:noProof/>
                <w:webHidden/>
              </w:rPr>
              <w:fldChar w:fldCharType="begin"/>
            </w:r>
            <w:r w:rsidR="00326084">
              <w:rPr>
                <w:noProof/>
                <w:webHidden/>
              </w:rPr>
              <w:instrText xml:space="preserve"> PAGEREF _Toc210155565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18F8E152"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66" w:history="1">
            <w:r w:rsidR="00326084" w:rsidRPr="00121E4B">
              <w:rPr>
                <w:rStyle w:val="Lienhypertexte"/>
                <w:rFonts w:ascii="Calibri" w:hAnsi="Calibri"/>
                <w:b/>
                <w:noProof/>
              </w:rPr>
              <w:t>7.1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Piquetage général</w:t>
            </w:r>
            <w:r w:rsidR="00326084">
              <w:rPr>
                <w:noProof/>
                <w:webHidden/>
              </w:rPr>
              <w:tab/>
            </w:r>
            <w:r w:rsidR="00326084">
              <w:rPr>
                <w:noProof/>
                <w:webHidden/>
              </w:rPr>
              <w:fldChar w:fldCharType="begin"/>
            </w:r>
            <w:r w:rsidR="00326084">
              <w:rPr>
                <w:noProof/>
                <w:webHidden/>
              </w:rPr>
              <w:instrText xml:space="preserve"> PAGEREF _Toc210155566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1EE8D67A"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67" w:history="1">
            <w:r w:rsidR="00326084" w:rsidRPr="00121E4B">
              <w:rPr>
                <w:rStyle w:val="Lienhypertexte"/>
                <w:rFonts w:ascii="Calibri" w:hAnsi="Calibri"/>
                <w:b/>
                <w:noProof/>
              </w:rPr>
              <w:t>7.2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Piquetage spécial des ouvrages souterrains et enterrés</w:t>
            </w:r>
            <w:r w:rsidR="00326084">
              <w:rPr>
                <w:noProof/>
                <w:webHidden/>
              </w:rPr>
              <w:tab/>
            </w:r>
            <w:r w:rsidR="00326084">
              <w:rPr>
                <w:noProof/>
                <w:webHidden/>
              </w:rPr>
              <w:fldChar w:fldCharType="begin"/>
            </w:r>
            <w:r w:rsidR="00326084">
              <w:rPr>
                <w:noProof/>
                <w:webHidden/>
              </w:rPr>
              <w:instrText xml:space="preserve"> PAGEREF _Toc210155567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6578D3AF" w14:textId="77777777" w:rsidR="00326084" w:rsidRDefault="00677F77">
          <w:pPr>
            <w:pStyle w:val="TM1"/>
            <w:rPr>
              <w:rFonts w:asciiTheme="minorHAnsi" w:eastAsiaTheme="minorEastAsia" w:hAnsiTheme="minorHAnsi" w:cstheme="minorBidi"/>
              <w:b w:val="0"/>
              <w:bCs w:val="0"/>
              <w:caps w:val="0"/>
              <w:noProof/>
              <w:u w:val="none"/>
            </w:rPr>
          </w:pPr>
          <w:hyperlink w:anchor="_Toc210155568" w:history="1">
            <w:r w:rsidR="00326084" w:rsidRPr="00121E4B">
              <w:rPr>
                <w:rStyle w:val="Lienhypertexte"/>
                <w:rFonts w:ascii="Calibri" w:hAnsi="Calibri" w:cs="Calibri"/>
                <w:noProof/>
              </w:rPr>
              <w:t>ARTICLE 8 - PREPARATION ET EXECUTION DES TRAVAUX</w:t>
            </w:r>
            <w:r w:rsidR="00326084">
              <w:rPr>
                <w:noProof/>
                <w:webHidden/>
              </w:rPr>
              <w:tab/>
            </w:r>
            <w:r w:rsidR="00326084">
              <w:rPr>
                <w:noProof/>
                <w:webHidden/>
              </w:rPr>
              <w:fldChar w:fldCharType="begin"/>
            </w:r>
            <w:r w:rsidR="00326084">
              <w:rPr>
                <w:noProof/>
                <w:webHidden/>
              </w:rPr>
              <w:instrText xml:space="preserve"> PAGEREF _Toc210155568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675DBC19"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69" w:history="1">
            <w:r w:rsidR="00326084" w:rsidRPr="00121E4B">
              <w:rPr>
                <w:rStyle w:val="Lienhypertexte"/>
                <w:rFonts w:ascii="Calibri" w:hAnsi="Calibri"/>
                <w:b/>
                <w:noProof/>
              </w:rPr>
              <w:t>8.1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Période de préparation</w:t>
            </w:r>
            <w:r w:rsidR="00326084">
              <w:rPr>
                <w:noProof/>
                <w:webHidden/>
              </w:rPr>
              <w:tab/>
            </w:r>
            <w:r w:rsidR="00326084">
              <w:rPr>
                <w:noProof/>
                <w:webHidden/>
              </w:rPr>
              <w:fldChar w:fldCharType="begin"/>
            </w:r>
            <w:r w:rsidR="00326084">
              <w:rPr>
                <w:noProof/>
                <w:webHidden/>
              </w:rPr>
              <w:instrText xml:space="preserve"> PAGEREF _Toc210155569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1205F34F"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70" w:history="1">
            <w:r w:rsidR="00326084" w:rsidRPr="00121E4B">
              <w:rPr>
                <w:rStyle w:val="Lienhypertexte"/>
                <w:rFonts w:ascii="Calibri" w:hAnsi="Calibri"/>
                <w:b/>
                <w:noProof/>
              </w:rPr>
              <w:t>8.2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Frais de chantier à charge de l’entreprise ou du mandataire du groupement</w:t>
            </w:r>
            <w:r w:rsidR="00326084">
              <w:rPr>
                <w:noProof/>
                <w:webHidden/>
              </w:rPr>
              <w:tab/>
            </w:r>
            <w:r w:rsidR="00326084">
              <w:rPr>
                <w:noProof/>
                <w:webHidden/>
              </w:rPr>
              <w:fldChar w:fldCharType="begin"/>
            </w:r>
            <w:r w:rsidR="00326084">
              <w:rPr>
                <w:noProof/>
                <w:webHidden/>
              </w:rPr>
              <w:instrText xml:space="preserve"> PAGEREF _Toc210155570 \h </w:instrText>
            </w:r>
            <w:r w:rsidR="00326084">
              <w:rPr>
                <w:noProof/>
                <w:webHidden/>
              </w:rPr>
            </w:r>
            <w:r w:rsidR="00326084">
              <w:rPr>
                <w:noProof/>
                <w:webHidden/>
              </w:rPr>
              <w:fldChar w:fldCharType="separate"/>
            </w:r>
            <w:r w:rsidR="00326084">
              <w:rPr>
                <w:noProof/>
                <w:webHidden/>
              </w:rPr>
              <w:t>15</w:t>
            </w:r>
            <w:r w:rsidR="00326084">
              <w:rPr>
                <w:noProof/>
                <w:webHidden/>
              </w:rPr>
              <w:fldChar w:fldCharType="end"/>
            </w:r>
          </w:hyperlink>
        </w:p>
        <w:p w14:paraId="0953EA94"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71" w:history="1">
            <w:r w:rsidR="00326084" w:rsidRPr="00121E4B">
              <w:rPr>
                <w:rStyle w:val="Lienhypertexte"/>
                <w:rFonts w:ascii="Calibri" w:hAnsi="Calibri"/>
                <w:b/>
                <w:noProof/>
              </w:rPr>
              <w:t>8.3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Plans d'exécution – Note de calcul – Etudes de détails</w:t>
            </w:r>
            <w:r w:rsidR="00326084">
              <w:rPr>
                <w:noProof/>
                <w:webHidden/>
              </w:rPr>
              <w:tab/>
            </w:r>
            <w:r w:rsidR="00326084">
              <w:rPr>
                <w:noProof/>
                <w:webHidden/>
              </w:rPr>
              <w:fldChar w:fldCharType="begin"/>
            </w:r>
            <w:r w:rsidR="00326084">
              <w:rPr>
                <w:noProof/>
                <w:webHidden/>
              </w:rPr>
              <w:instrText xml:space="preserve"> PAGEREF _Toc210155571 \h </w:instrText>
            </w:r>
            <w:r w:rsidR="00326084">
              <w:rPr>
                <w:noProof/>
                <w:webHidden/>
              </w:rPr>
            </w:r>
            <w:r w:rsidR="00326084">
              <w:rPr>
                <w:noProof/>
                <w:webHidden/>
              </w:rPr>
              <w:fldChar w:fldCharType="separate"/>
            </w:r>
            <w:r w:rsidR="00326084">
              <w:rPr>
                <w:noProof/>
                <w:webHidden/>
              </w:rPr>
              <w:t>16</w:t>
            </w:r>
            <w:r w:rsidR="00326084">
              <w:rPr>
                <w:noProof/>
                <w:webHidden/>
              </w:rPr>
              <w:fldChar w:fldCharType="end"/>
            </w:r>
          </w:hyperlink>
        </w:p>
        <w:p w14:paraId="735AF12D"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72" w:history="1">
            <w:r w:rsidR="00326084" w:rsidRPr="00121E4B">
              <w:rPr>
                <w:rStyle w:val="Lienhypertexte"/>
                <w:rFonts w:ascii="Calibri" w:hAnsi="Calibri"/>
                <w:b/>
                <w:noProof/>
              </w:rPr>
              <w:t>8.4</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Visa des documents d’exécution et de synthèse</w:t>
            </w:r>
            <w:r w:rsidR="00326084">
              <w:rPr>
                <w:noProof/>
                <w:webHidden/>
              </w:rPr>
              <w:tab/>
            </w:r>
            <w:r w:rsidR="00326084">
              <w:rPr>
                <w:noProof/>
                <w:webHidden/>
              </w:rPr>
              <w:fldChar w:fldCharType="begin"/>
            </w:r>
            <w:r w:rsidR="00326084">
              <w:rPr>
                <w:noProof/>
                <w:webHidden/>
              </w:rPr>
              <w:instrText xml:space="preserve"> PAGEREF _Toc210155572 \h </w:instrText>
            </w:r>
            <w:r w:rsidR="00326084">
              <w:rPr>
                <w:noProof/>
                <w:webHidden/>
              </w:rPr>
            </w:r>
            <w:r w:rsidR="00326084">
              <w:rPr>
                <w:noProof/>
                <w:webHidden/>
              </w:rPr>
              <w:fldChar w:fldCharType="separate"/>
            </w:r>
            <w:r w:rsidR="00326084">
              <w:rPr>
                <w:noProof/>
                <w:webHidden/>
              </w:rPr>
              <w:t>16</w:t>
            </w:r>
            <w:r w:rsidR="00326084">
              <w:rPr>
                <w:noProof/>
                <w:webHidden/>
              </w:rPr>
              <w:fldChar w:fldCharType="end"/>
            </w:r>
          </w:hyperlink>
        </w:p>
        <w:p w14:paraId="02E33B25"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73" w:history="1">
            <w:r w:rsidR="00326084" w:rsidRPr="00121E4B">
              <w:rPr>
                <w:rStyle w:val="Lienhypertexte"/>
                <w:rFonts w:ascii="Calibri" w:hAnsi="Calibri"/>
                <w:b/>
                <w:noProof/>
              </w:rPr>
              <w:t>8.5</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Mesures d'ordre social – Application de la réglementation du travail</w:t>
            </w:r>
            <w:r w:rsidR="00326084">
              <w:rPr>
                <w:noProof/>
                <w:webHidden/>
              </w:rPr>
              <w:tab/>
            </w:r>
            <w:r w:rsidR="00326084">
              <w:rPr>
                <w:noProof/>
                <w:webHidden/>
              </w:rPr>
              <w:fldChar w:fldCharType="begin"/>
            </w:r>
            <w:r w:rsidR="00326084">
              <w:rPr>
                <w:noProof/>
                <w:webHidden/>
              </w:rPr>
              <w:instrText xml:space="preserve"> PAGEREF _Toc210155573 \h </w:instrText>
            </w:r>
            <w:r w:rsidR="00326084">
              <w:rPr>
                <w:noProof/>
                <w:webHidden/>
              </w:rPr>
            </w:r>
            <w:r w:rsidR="00326084">
              <w:rPr>
                <w:noProof/>
                <w:webHidden/>
              </w:rPr>
              <w:fldChar w:fldCharType="separate"/>
            </w:r>
            <w:r w:rsidR="00326084">
              <w:rPr>
                <w:noProof/>
                <w:webHidden/>
              </w:rPr>
              <w:t>16</w:t>
            </w:r>
            <w:r w:rsidR="00326084">
              <w:rPr>
                <w:noProof/>
                <w:webHidden/>
              </w:rPr>
              <w:fldChar w:fldCharType="end"/>
            </w:r>
          </w:hyperlink>
        </w:p>
        <w:p w14:paraId="6260AE37" w14:textId="77777777" w:rsidR="00326084" w:rsidRDefault="00677F77">
          <w:pPr>
            <w:pStyle w:val="TM1"/>
            <w:rPr>
              <w:rFonts w:asciiTheme="minorHAnsi" w:eastAsiaTheme="minorEastAsia" w:hAnsiTheme="minorHAnsi" w:cstheme="minorBidi"/>
              <w:b w:val="0"/>
              <w:bCs w:val="0"/>
              <w:caps w:val="0"/>
              <w:noProof/>
              <w:u w:val="none"/>
            </w:rPr>
          </w:pPr>
          <w:hyperlink w:anchor="_Toc210155574" w:history="1">
            <w:r w:rsidR="00326084" w:rsidRPr="00121E4B">
              <w:rPr>
                <w:rStyle w:val="Lienhypertexte"/>
                <w:rFonts w:ascii="Calibri" w:hAnsi="Calibri" w:cs="Calibri"/>
                <w:noProof/>
              </w:rPr>
              <w:t>ARTICLE 9 - CONTROLE ET RECEPTION DES TRAVAUX</w:t>
            </w:r>
            <w:r w:rsidR="00326084">
              <w:rPr>
                <w:noProof/>
                <w:webHidden/>
              </w:rPr>
              <w:tab/>
            </w:r>
            <w:r w:rsidR="00326084">
              <w:rPr>
                <w:noProof/>
                <w:webHidden/>
              </w:rPr>
              <w:fldChar w:fldCharType="begin"/>
            </w:r>
            <w:r w:rsidR="00326084">
              <w:rPr>
                <w:noProof/>
                <w:webHidden/>
              </w:rPr>
              <w:instrText xml:space="preserve"> PAGEREF _Toc210155574 \h </w:instrText>
            </w:r>
            <w:r w:rsidR="00326084">
              <w:rPr>
                <w:noProof/>
                <w:webHidden/>
              </w:rPr>
            </w:r>
            <w:r w:rsidR="00326084">
              <w:rPr>
                <w:noProof/>
                <w:webHidden/>
              </w:rPr>
              <w:fldChar w:fldCharType="separate"/>
            </w:r>
            <w:r w:rsidR="00326084">
              <w:rPr>
                <w:noProof/>
                <w:webHidden/>
              </w:rPr>
              <w:t>16</w:t>
            </w:r>
            <w:r w:rsidR="00326084">
              <w:rPr>
                <w:noProof/>
                <w:webHidden/>
              </w:rPr>
              <w:fldChar w:fldCharType="end"/>
            </w:r>
          </w:hyperlink>
        </w:p>
        <w:p w14:paraId="32086187"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75" w:history="1">
            <w:r w:rsidR="00326084" w:rsidRPr="00121E4B">
              <w:rPr>
                <w:rStyle w:val="Lienhypertexte"/>
                <w:rFonts w:ascii="Calibri" w:hAnsi="Calibri"/>
                <w:b/>
                <w:noProof/>
              </w:rPr>
              <w:t>9.1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Essais et contrôles des ouvrages en cours de travaux</w:t>
            </w:r>
            <w:r w:rsidR="00326084">
              <w:rPr>
                <w:noProof/>
                <w:webHidden/>
              </w:rPr>
              <w:tab/>
            </w:r>
            <w:r w:rsidR="00326084">
              <w:rPr>
                <w:noProof/>
                <w:webHidden/>
              </w:rPr>
              <w:fldChar w:fldCharType="begin"/>
            </w:r>
            <w:r w:rsidR="00326084">
              <w:rPr>
                <w:noProof/>
                <w:webHidden/>
              </w:rPr>
              <w:instrText xml:space="preserve"> PAGEREF _Toc210155575 \h </w:instrText>
            </w:r>
            <w:r w:rsidR="00326084">
              <w:rPr>
                <w:noProof/>
                <w:webHidden/>
              </w:rPr>
            </w:r>
            <w:r w:rsidR="00326084">
              <w:rPr>
                <w:noProof/>
                <w:webHidden/>
              </w:rPr>
              <w:fldChar w:fldCharType="separate"/>
            </w:r>
            <w:r w:rsidR="00326084">
              <w:rPr>
                <w:noProof/>
                <w:webHidden/>
              </w:rPr>
              <w:t>16</w:t>
            </w:r>
            <w:r w:rsidR="00326084">
              <w:rPr>
                <w:noProof/>
                <w:webHidden/>
              </w:rPr>
              <w:fldChar w:fldCharType="end"/>
            </w:r>
          </w:hyperlink>
        </w:p>
        <w:p w14:paraId="069257F4"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76" w:history="1">
            <w:r w:rsidR="00326084" w:rsidRPr="00121E4B">
              <w:rPr>
                <w:rStyle w:val="Lienhypertexte"/>
                <w:rFonts w:ascii="Calibri" w:hAnsi="Calibri"/>
                <w:b/>
                <w:noProof/>
              </w:rPr>
              <w:t>9.2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Réception</w:t>
            </w:r>
            <w:r w:rsidR="00326084">
              <w:rPr>
                <w:noProof/>
                <w:webHidden/>
              </w:rPr>
              <w:tab/>
            </w:r>
            <w:r w:rsidR="00326084">
              <w:rPr>
                <w:noProof/>
                <w:webHidden/>
              </w:rPr>
              <w:fldChar w:fldCharType="begin"/>
            </w:r>
            <w:r w:rsidR="00326084">
              <w:rPr>
                <w:noProof/>
                <w:webHidden/>
              </w:rPr>
              <w:instrText xml:space="preserve"> PAGEREF _Toc210155576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3744F24D"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77" w:history="1">
            <w:r w:rsidR="00326084" w:rsidRPr="00121E4B">
              <w:rPr>
                <w:rStyle w:val="Lienhypertexte"/>
                <w:rFonts w:ascii="Calibri" w:hAnsi="Calibri"/>
                <w:b/>
                <w:noProof/>
              </w:rPr>
              <w:t>9.2.1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Achèvement des travaux</w:t>
            </w:r>
            <w:r w:rsidR="00326084">
              <w:rPr>
                <w:noProof/>
                <w:webHidden/>
              </w:rPr>
              <w:tab/>
            </w:r>
            <w:r w:rsidR="00326084">
              <w:rPr>
                <w:noProof/>
                <w:webHidden/>
              </w:rPr>
              <w:fldChar w:fldCharType="begin"/>
            </w:r>
            <w:r w:rsidR="00326084">
              <w:rPr>
                <w:noProof/>
                <w:webHidden/>
              </w:rPr>
              <w:instrText xml:space="preserve"> PAGEREF _Toc210155577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6B103276"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78" w:history="1">
            <w:r w:rsidR="00326084" w:rsidRPr="00121E4B">
              <w:rPr>
                <w:rStyle w:val="Lienhypertexte"/>
                <w:rFonts w:ascii="Calibri" w:hAnsi="Calibri"/>
                <w:b/>
                <w:noProof/>
              </w:rPr>
              <w:t>9.2.2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Prise de possession anticipée de certains ouvrages</w:t>
            </w:r>
            <w:r w:rsidR="00326084">
              <w:rPr>
                <w:noProof/>
                <w:webHidden/>
              </w:rPr>
              <w:tab/>
            </w:r>
            <w:r w:rsidR="00326084">
              <w:rPr>
                <w:noProof/>
                <w:webHidden/>
              </w:rPr>
              <w:fldChar w:fldCharType="begin"/>
            </w:r>
            <w:r w:rsidR="00326084">
              <w:rPr>
                <w:noProof/>
                <w:webHidden/>
              </w:rPr>
              <w:instrText xml:space="preserve"> PAGEREF _Toc210155578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676CC570"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79" w:history="1">
            <w:r w:rsidR="00326084" w:rsidRPr="00121E4B">
              <w:rPr>
                <w:rStyle w:val="Lienhypertexte"/>
                <w:rFonts w:ascii="Calibri" w:hAnsi="Calibri"/>
                <w:b/>
                <w:noProof/>
              </w:rPr>
              <w:t>9.2.3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Documents fournis après exécution</w:t>
            </w:r>
            <w:r w:rsidR="00326084">
              <w:rPr>
                <w:noProof/>
                <w:webHidden/>
              </w:rPr>
              <w:tab/>
            </w:r>
            <w:r w:rsidR="00326084">
              <w:rPr>
                <w:noProof/>
                <w:webHidden/>
              </w:rPr>
              <w:fldChar w:fldCharType="begin"/>
            </w:r>
            <w:r w:rsidR="00326084">
              <w:rPr>
                <w:noProof/>
                <w:webHidden/>
              </w:rPr>
              <w:instrText xml:space="preserve"> PAGEREF _Toc210155579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52DF3B2B"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80" w:history="1">
            <w:r w:rsidR="00326084" w:rsidRPr="00121E4B">
              <w:rPr>
                <w:rStyle w:val="Lienhypertexte"/>
                <w:rFonts w:ascii="Calibri" w:hAnsi="Calibri"/>
                <w:b/>
                <w:noProof/>
              </w:rPr>
              <w:t>9.3</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Période de parfait achèvement</w:t>
            </w:r>
            <w:r w:rsidR="00326084">
              <w:rPr>
                <w:noProof/>
                <w:webHidden/>
              </w:rPr>
              <w:tab/>
            </w:r>
            <w:r w:rsidR="00326084">
              <w:rPr>
                <w:noProof/>
                <w:webHidden/>
              </w:rPr>
              <w:fldChar w:fldCharType="begin"/>
            </w:r>
            <w:r w:rsidR="00326084">
              <w:rPr>
                <w:noProof/>
                <w:webHidden/>
              </w:rPr>
              <w:instrText xml:space="preserve"> PAGEREF _Toc210155580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58EDC686"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81" w:history="1">
            <w:r w:rsidR="00326084" w:rsidRPr="00121E4B">
              <w:rPr>
                <w:rStyle w:val="Lienhypertexte"/>
                <w:rFonts w:ascii="Calibri" w:hAnsi="Calibri"/>
                <w:b/>
                <w:noProof/>
              </w:rPr>
              <w:t>9.4</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Mainlevée du cautionnement ou paiement de la retenue de garantie</w:t>
            </w:r>
            <w:r w:rsidR="00326084">
              <w:rPr>
                <w:noProof/>
                <w:webHidden/>
              </w:rPr>
              <w:tab/>
            </w:r>
            <w:r w:rsidR="00326084">
              <w:rPr>
                <w:noProof/>
                <w:webHidden/>
              </w:rPr>
              <w:fldChar w:fldCharType="begin"/>
            </w:r>
            <w:r w:rsidR="00326084">
              <w:rPr>
                <w:noProof/>
                <w:webHidden/>
              </w:rPr>
              <w:instrText xml:space="preserve"> PAGEREF _Toc210155581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34E5DDB8"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82" w:history="1">
            <w:r w:rsidR="00326084" w:rsidRPr="00121E4B">
              <w:rPr>
                <w:rStyle w:val="Lienhypertexte"/>
                <w:rFonts w:ascii="Calibri" w:hAnsi="Calibri"/>
                <w:b/>
                <w:noProof/>
              </w:rPr>
              <w:t>9.5</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Garanties particulières</w:t>
            </w:r>
            <w:r w:rsidR="00326084">
              <w:rPr>
                <w:noProof/>
                <w:webHidden/>
              </w:rPr>
              <w:tab/>
            </w:r>
            <w:r w:rsidR="00326084">
              <w:rPr>
                <w:noProof/>
                <w:webHidden/>
              </w:rPr>
              <w:fldChar w:fldCharType="begin"/>
            </w:r>
            <w:r w:rsidR="00326084">
              <w:rPr>
                <w:noProof/>
                <w:webHidden/>
              </w:rPr>
              <w:instrText xml:space="preserve"> PAGEREF _Toc210155582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7177A9EB" w14:textId="77777777" w:rsidR="00326084" w:rsidRDefault="00677F77">
          <w:pPr>
            <w:pStyle w:val="TM3"/>
            <w:tabs>
              <w:tab w:val="right" w:leader="dot" w:pos="9912"/>
            </w:tabs>
            <w:rPr>
              <w:rFonts w:asciiTheme="minorHAnsi" w:eastAsiaTheme="minorEastAsia" w:hAnsiTheme="minorHAnsi" w:cstheme="minorBidi"/>
              <w:smallCaps w:val="0"/>
              <w:noProof/>
              <w:sz w:val="22"/>
            </w:rPr>
          </w:pPr>
          <w:hyperlink w:anchor="_Toc210155583" w:history="1">
            <w:r w:rsidR="00326084" w:rsidRPr="00121E4B">
              <w:rPr>
                <w:rStyle w:val="Lienhypertexte"/>
                <w:rFonts w:ascii="Calibri" w:hAnsi="Calibri" w:cs="Calibri"/>
                <w:b/>
                <w:noProof/>
              </w:rPr>
              <w:t>9.4.1 Matériaux et fournitures de type nouveau</w:t>
            </w:r>
            <w:r w:rsidR="00326084">
              <w:rPr>
                <w:noProof/>
                <w:webHidden/>
              </w:rPr>
              <w:tab/>
            </w:r>
            <w:r w:rsidR="00326084">
              <w:rPr>
                <w:noProof/>
                <w:webHidden/>
              </w:rPr>
              <w:fldChar w:fldCharType="begin"/>
            </w:r>
            <w:r w:rsidR="00326084">
              <w:rPr>
                <w:noProof/>
                <w:webHidden/>
              </w:rPr>
              <w:instrText xml:space="preserve"> PAGEREF _Toc210155583 \h </w:instrText>
            </w:r>
            <w:r w:rsidR="00326084">
              <w:rPr>
                <w:noProof/>
                <w:webHidden/>
              </w:rPr>
            </w:r>
            <w:r w:rsidR="00326084">
              <w:rPr>
                <w:noProof/>
                <w:webHidden/>
              </w:rPr>
              <w:fldChar w:fldCharType="separate"/>
            </w:r>
            <w:r w:rsidR="00326084">
              <w:rPr>
                <w:noProof/>
                <w:webHidden/>
              </w:rPr>
              <w:t>17</w:t>
            </w:r>
            <w:r w:rsidR="00326084">
              <w:rPr>
                <w:noProof/>
                <w:webHidden/>
              </w:rPr>
              <w:fldChar w:fldCharType="end"/>
            </w:r>
          </w:hyperlink>
        </w:p>
        <w:p w14:paraId="16BE808E" w14:textId="77777777" w:rsidR="00326084" w:rsidRDefault="00677F77">
          <w:pPr>
            <w:pStyle w:val="TM3"/>
            <w:tabs>
              <w:tab w:val="right" w:leader="dot" w:pos="9912"/>
            </w:tabs>
            <w:rPr>
              <w:rFonts w:asciiTheme="minorHAnsi" w:eastAsiaTheme="minorEastAsia" w:hAnsiTheme="minorHAnsi" w:cstheme="minorBidi"/>
              <w:smallCaps w:val="0"/>
              <w:noProof/>
              <w:sz w:val="22"/>
            </w:rPr>
          </w:pPr>
          <w:hyperlink w:anchor="_Toc210155584" w:history="1">
            <w:r w:rsidR="00326084" w:rsidRPr="00121E4B">
              <w:rPr>
                <w:rStyle w:val="Lienhypertexte"/>
                <w:rFonts w:ascii="Calibri" w:hAnsi="Calibri" w:cs="Calibri"/>
                <w:b/>
                <w:noProof/>
              </w:rPr>
              <w:t>9.4.2 Une garantie particulière pièces et main d’œuvre est imposée pour les équipements suivants :</w:t>
            </w:r>
            <w:r w:rsidR="00326084">
              <w:rPr>
                <w:noProof/>
                <w:webHidden/>
              </w:rPr>
              <w:tab/>
            </w:r>
            <w:r w:rsidR="00326084">
              <w:rPr>
                <w:noProof/>
                <w:webHidden/>
              </w:rPr>
              <w:fldChar w:fldCharType="begin"/>
            </w:r>
            <w:r w:rsidR="00326084">
              <w:rPr>
                <w:noProof/>
                <w:webHidden/>
              </w:rPr>
              <w:instrText xml:space="preserve"> PAGEREF _Toc210155584 \h </w:instrText>
            </w:r>
            <w:r w:rsidR="00326084">
              <w:rPr>
                <w:noProof/>
                <w:webHidden/>
              </w:rPr>
            </w:r>
            <w:r w:rsidR="00326084">
              <w:rPr>
                <w:noProof/>
                <w:webHidden/>
              </w:rPr>
              <w:fldChar w:fldCharType="separate"/>
            </w:r>
            <w:r w:rsidR="00326084">
              <w:rPr>
                <w:noProof/>
                <w:webHidden/>
              </w:rPr>
              <w:t>18</w:t>
            </w:r>
            <w:r w:rsidR="00326084">
              <w:rPr>
                <w:noProof/>
                <w:webHidden/>
              </w:rPr>
              <w:fldChar w:fldCharType="end"/>
            </w:r>
          </w:hyperlink>
        </w:p>
        <w:p w14:paraId="25567585"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85" w:history="1">
            <w:r w:rsidR="00326084" w:rsidRPr="00121E4B">
              <w:rPr>
                <w:rStyle w:val="Lienhypertexte"/>
                <w:rFonts w:ascii="Calibri" w:hAnsi="Calibri"/>
                <w:b/>
                <w:noProof/>
              </w:rPr>
              <w:t>9.6</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Assurances obligatoires des travaux</w:t>
            </w:r>
            <w:r w:rsidR="00326084">
              <w:rPr>
                <w:noProof/>
                <w:webHidden/>
              </w:rPr>
              <w:tab/>
            </w:r>
            <w:r w:rsidR="00326084">
              <w:rPr>
                <w:noProof/>
                <w:webHidden/>
              </w:rPr>
              <w:fldChar w:fldCharType="begin"/>
            </w:r>
            <w:r w:rsidR="00326084">
              <w:rPr>
                <w:noProof/>
                <w:webHidden/>
              </w:rPr>
              <w:instrText xml:space="preserve"> PAGEREF _Toc210155585 \h </w:instrText>
            </w:r>
            <w:r w:rsidR="00326084">
              <w:rPr>
                <w:noProof/>
                <w:webHidden/>
              </w:rPr>
            </w:r>
            <w:r w:rsidR="00326084">
              <w:rPr>
                <w:noProof/>
                <w:webHidden/>
              </w:rPr>
              <w:fldChar w:fldCharType="separate"/>
            </w:r>
            <w:r w:rsidR="00326084">
              <w:rPr>
                <w:noProof/>
                <w:webHidden/>
              </w:rPr>
              <w:t>18</w:t>
            </w:r>
            <w:r w:rsidR="00326084">
              <w:rPr>
                <w:noProof/>
                <w:webHidden/>
              </w:rPr>
              <w:fldChar w:fldCharType="end"/>
            </w:r>
          </w:hyperlink>
        </w:p>
        <w:p w14:paraId="00E7300F"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86" w:history="1">
            <w:r w:rsidR="00326084" w:rsidRPr="00121E4B">
              <w:rPr>
                <w:rStyle w:val="Lienhypertexte"/>
                <w:rFonts w:ascii="Calibri" w:hAnsi="Calibri" w:cs="Calibri"/>
                <w:b/>
                <w:noProof/>
              </w:rPr>
              <w:t>9.6.1</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Assurances à souscrire obligatoirement par le MO</w:t>
            </w:r>
            <w:r w:rsidR="00326084">
              <w:rPr>
                <w:noProof/>
                <w:webHidden/>
              </w:rPr>
              <w:tab/>
            </w:r>
            <w:r w:rsidR="00326084">
              <w:rPr>
                <w:noProof/>
                <w:webHidden/>
              </w:rPr>
              <w:fldChar w:fldCharType="begin"/>
            </w:r>
            <w:r w:rsidR="00326084">
              <w:rPr>
                <w:noProof/>
                <w:webHidden/>
              </w:rPr>
              <w:instrText xml:space="preserve"> PAGEREF _Toc210155586 \h </w:instrText>
            </w:r>
            <w:r w:rsidR="00326084">
              <w:rPr>
                <w:noProof/>
                <w:webHidden/>
              </w:rPr>
            </w:r>
            <w:r w:rsidR="00326084">
              <w:rPr>
                <w:noProof/>
                <w:webHidden/>
              </w:rPr>
              <w:fldChar w:fldCharType="separate"/>
            </w:r>
            <w:r w:rsidR="00326084">
              <w:rPr>
                <w:noProof/>
                <w:webHidden/>
              </w:rPr>
              <w:t>18</w:t>
            </w:r>
            <w:r w:rsidR="00326084">
              <w:rPr>
                <w:noProof/>
                <w:webHidden/>
              </w:rPr>
              <w:fldChar w:fldCharType="end"/>
            </w:r>
          </w:hyperlink>
        </w:p>
        <w:p w14:paraId="402B6087"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87" w:history="1">
            <w:r w:rsidR="00326084" w:rsidRPr="00121E4B">
              <w:rPr>
                <w:rStyle w:val="Lienhypertexte"/>
                <w:rFonts w:ascii="Calibri" w:hAnsi="Calibri" w:cs="Calibri"/>
                <w:b/>
                <w:noProof/>
              </w:rPr>
              <w:t>9.6.2</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Assurance facultative qui peut être souscrite par le MO</w:t>
            </w:r>
            <w:r w:rsidR="00326084">
              <w:rPr>
                <w:noProof/>
                <w:webHidden/>
              </w:rPr>
              <w:tab/>
            </w:r>
            <w:r w:rsidR="00326084">
              <w:rPr>
                <w:noProof/>
                <w:webHidden/>
              </w:rPr>
              <w:fldChar w:fldCharType="begin"/>
            </w:r>
            <w:r w:rsidR="00326084">
              <w:rPr>
                <w:noProof/>
                <w:webHidden/>
              </w:rPr>
              <w:instrText xml:space="preserve"> PAGEREF _Toc210155587 \h </w:instrText>
            </w:r>
            <w:r w:rsidR="00326084">
              <w:rPr>
                <w:noProof/>
                <w:webHidden/>
              </w:rPr>
            </w:r>
            <w:r w:rsidR="00326084">
              <w:rPr>
                <w:noProof/>
                <w:webHidden/>
              </w:rPr>
              <w:fldChar w:fldCharType="separate"/>
            </w:r>
            <w:r w:rsidR="00326084">
              <w:rPr>
                <w:noProof/>
                <w:webHidden/>
              </w:rPr>
              <w:t>18</w:t>
            </w:r>
            <w:r w:rsidR="00326084">
              <w:rPr>
                <w:noProof/>
                <w:webHidden/>
              </w:rPr>
              <w:fldChar w:fldCharType="end"/>
            </w:r>
          </w:hyperlink>
        </w:p>
        <w:p w14:paraId="5B22F3E8"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88" w:history="1">
            <w:r w:rsidR="00326084" w:rsidRPr="00121E4B">
              <w:rPr>
                <w:rStyle w:val="Lienhypertexte"/>
                <w:rFonts w:ascii="Calibri" w:hAnsi="Calibri" w:cs="Calibri"/>
                <w:b/>
                <w:noProof/>
              </w:rPr>
              <w:t>9.6.3</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Assurance Responsabilité Civile Professionnelle</w:t>
            </w:r>
            <w:r w:rsidR="00326084">
              <w:rPr>
                <w:noProof/>
                <w:webHidden/>
              </w:rPr>
              <w:tab/>
            </w:r>
            <w:r w:rsidR="00326084">
              <w:rPr>
                <w:noProof/>
                <w:webHidden/>
              </w:rPr>
              <w:fldChar w:fldCharType="begin"/>
            </w:r>
            <w:r w:rsidR="00326084">
              <w:rPr>
                <w:noProof/>
                <w:webHidden/>
              </w:rPr>
              <w:instrText xml:space="preserve"> PAGEREF _Toc210155588 \h </w:instrText>
            </w:r>
            <w:r w:rsidR="00326084">
              <w:rPr>
                <w:noProof/>
                <w:webHidden/>
              </w:rPr>
            </w:r>
            <w:r w:rsidR="00326084">
              <w:rPr>
                <w:noProof/>
                <w:webHidden/>
              </w:rPr>
              <w:fldChar w:fldCharType="separate"/>
            </w:r>
            <w:r w:rsidR="00326084">
              <w:rPr>
                <w:noProof/>
                <w:webHidden/>
              </w:rPr>
              <w:t>18</w:t>
            </w:r>
            <w:r w:rsidR="00326084">
              <w:rPr>
                <w:noProof/>
                <w:webHidden/>
              </w:rPr>
              <w:fldChar w:fldCharType="end"/>
            </w:r>
          </w:hyperlink>
        </w:p>
        <w:p w14:paraId="66F400EB" w14:textId="77777777" w:rsidR="00326084" w:rsidRDefault="00677F77">
          <w:pPr>
            <w:pStyle w:val="TM3"/>
            <w:tabs>
              <w:tab w:val="left" w:pos="2124"/>
              <w:tab w:val="right" w:leader="dot" w:pos="9912"/>
            </w:tabs>
            <w:rPr>
              <w:rFonts w:asciiTheme="minorHAnsi" w:eastAsiaTheme="minorEastAsia" w:hAnsiTheme="minorHAnsi" w:cstheme="minorBidi"/>
              <w:smallCaps w:val="0"/>
              <w:noProof/>
              <w:sz w:val="22"/>
            </w:rPr>
          </w:pPr>
          <w:hyperlink w:anchor="_Toc210155589" w:history="1">
            <w:r w:rsidR="00326084" w:rsidRPr="00121E4B">
              <w:rPr>
                <w:rStyle w:val="Lienhypertexte"/>
                <w:rFonts w:ascii="Calibri" w:hAnsi="Calibri" w:cs="Calibri"/>
                <w:b/>
                <w:noProof/>
              </w:rPr>
              <w:t>9.6.4</w:t>
            </w:r>
            <w:r w:rsidR="00326084">
              <w:rPr>
                <w:rFonts w:asciiTheme="minorHAnsi" w:eastAsiaTheme="minorEastAsia" w:hAnsiTheme="minorHAnsi" w:cstheme="minorBidi"/>
                <w:smallCaps w:val="0"/>
                <w:noProof/>
                <w:sz w:val="22"/>
              </w:rPr>
              <w:tab/>
            </w:r>
            <w:r w:rsidR="00326084" w:rsidRPr="00121E4B">
              <w:rPr>
                <w:rStyle w:val="Lienhypertexte"/>
                <w:rFonts w:ascii="Calibri" w:hAnsi="Calibri" w:cs="Calibri"/>
                <w:b/>
                <w:noProof/>
              </w:rPr>
              <w:t>Assurance à souscrire obligatoirement par les entreprises</w:t>
            </w:r>
            <w:r w:rsidR="00326084">
              <w:rPr>
                <w:noProof/>
                <w:webHidden/>
              </w:rPr>
              <w:tab/>
            </w:r>
            <w:r w:rsidR="00326084">
              <w:rPr>
                <w:noProof/>
                <w:webHidden/>
              </w:rPr>
              <w:fldChar w:fldCharType="begin"/>
            </w:r>
            <w:r w:rsidR="00326084">
              <w:rPr>
                <w:noProof/>
                <w:webHidden/>
              </w:rPr>
              <w:instrText xml:space="preserve"> PAGEREF _Toc210155589 \h </w:instrText>
            </w:r>
            <w:r w:rsidR="00326084">
              <w:rPr>
                <w:noProof/>
                <w:webHidden/>
              </w:rPr>
            </w:r>
            <w:r w:rsidR="00326084">
              <w:rPr>
                <w:noProof/>
                <w:webHidden/>
              </w:rPr>
              <w:fldChar w:fldCharType="separate"/>
            </w:r>
            <w:r w:rsidR="00326084">
              <w:rPr>
                <w:noProof/>
                <w:webHidden/>
              </w:rPr>
              <w:t>18</w:t>
            </w:r>
            <w:r w:rsidR="00326084">
              <w:rPr>
                <w:noProof/>
                <w:webHidden/>
              </w:rPr>
              <w:fldChar w:fldCharType="end"/>
            </w:r>
          </w:hyperlink>
        </w:p>
        <w:p w14:paraId="39D417F4"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90" w:history="1">
            <w:r w:rsidR="00326084" w:rsidRPr="00121E4B">
              <w:rPr>
                <w:rStyle w:val="Lienhypertexte"/>
                <w:rFonts w:ascii="Calibri" w:hAnsi="Calibri" w:cs="Calibri"/>
                <w:b/>
                <w:noProof/>
              </w:rPr>
              <w:t>9.7</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Contrôle spécifique des travaux d'électricité</w:t>
            </w:r>
            <w:r w:rsidR="00326084">
              <w:rPr>
                <w:noProof/>
                <w:webHidden/>
              </w:rPr>
              <w:tab/>
            </w:r>
            <w:r w:rsidR="00326084">
              <w:rPr>
                <w:noProof/>
                <w:webHidden/>
              </w:rPr>
              <w:fldChar w:fldCharType="begin"/>
            </w:r>
            <w:r w:rsidR="00326084">
              <w:rPr>
                <w:noProof/>
                <w:webHidden/>
              </w:rPr>
              <w:instrText xml:space="preserve"> PAGEREF _Toc210155590 \h </w:instrText>
            </w:r>
            <w:r w:rsidR="00326084">
              <w:rPr>
                <w:noProof/>
                <w:webHidden/>
              </w:rPr>
            </w:r>
            <w:r w:rsidR="00326084">
              <w:rPr>
                <w:noProof/>
                <w:webHidden/>
              </w:rPr>
              <w:fldChar w:fldCharType="separate"/>
            </w:r>
            <w:r w:rsidR="00326084">
              <w:rPr>
                <w:noProof/>
                <w:webHidden/>
              </w:rPr>
              <w:t>19</w:t>
            </w:r>
            <w:r w:rsidR="00326084">
              <w:rPr>
                <w:noProof/>
                <w:webHidden/>
              </w:rPr>
              <w:fldChar w:fldCharType="end"/>
            </w:r>
          </w:hyperlink>
        </w:p>
        <w:p w14:paraId="18A7CAA7" w14:textId="77777777" w:rsidR="00326084" w:rsidRDefault="00677F77">
          <w:pPr>
            <w:pStyle w:val="TM1"/>
            <w:rPr>
              <w:rFonts w:asciiTheme="minorHAnsi" w:eastAsiaTheme="minorEastAsia" w:hAnsiTheme="minorHAnsi" w:cstheme="minorBidi"/>
              <w:b w:val="0"/>
              <w:bCs w:val="0"/>
              <w:caps w:val="0"/>
              <w:noProof/>
              <w:u w:val="none"/>
            </w:rPr>
          </w:pPr>
          <w:hyperlink w:anchor="_Toc210155591" w:history="1">
            <w:r w:rsidR="00326084" w:rsidRPr="00121E4B">
              <w:rPr>
                <w:rStyle w:val="Lienhypertexte"/>
                <w:rFonts w:ascii="Calibri" w:hAnsi="Calibri" w:cs="Calibri"/>
                <w:noProof/>
              </w:rPr>
              <w:t>ARTICLE 10 - Résiliation ANTICIPEE</w:t>
            </w:r>
            <w:r w:rsidR="00326084">
              <w:rPr>
                <w:noProof/>
                <w:webHidden/>
              </w:rPr>
              <w:tab/>
            </w:r>
            <w:r w:rsidR="00326084">
              <w:rPr>
                <w:noProof/>
                <w:webHidden/>
              </w:rPr>
              <w:fldChar w:fldCharType="begin"/>
            </w:r>
            <w:r w:rsidR="00326084">
              <w:rPr>
                <w:noProof/>
                <w:webHidden/>
              </w:rPr>
              <w:instrText xml:space="preserve"> PAGEREF _Toc210155591 \h </w:instrText>
            </w:r>
            <w:r w:rsidR="00326084">
              <w:rPr>
                <w:noProof/>
                <w:webHidden/>
              </w:rPr>
            </w:r>
            <w:r w:rsidR="00326084">
              <w:rPr>
                <w:noProof/>
                <w:webHidden/>
              </w:rPr>
              <w:fldChar w:fldCharType="separate"/>
            </w:r>
            <w:r w:rsidR="00326084">
              <w:rPr>
                <w:noProof/>
                <w:webHidden/>
              </w:rPr>
              <w:t>19</w:t>
            </w:r>
            <w:r w:rsidR="00326084">
              <w:rPr>
                <w:noProof/>
                <w:webHidden/>
              </w:rPr>
              <w:fldChar w:fldCharType="end"/>
            </w:r>
          </w:hyperlink>
        </w:p>
        <w:p w14:paraId="7816286E"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92" w:history="1">
            <w:r w:rsidR="00326084" w:rsidRPr="00121E4B">
              <w:rPr>
                <w:rStyle w:val="Lienhypertexte"/>
                <w:rFonts w:ascii="Calibri" w:hAnsi="Calibri" w:cs="Calibri"/>
                <w:b/>
                <w:noProof/>
              </w:rPr>
              <w:t>10.1</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Après mise en demeure restée infructueuse, lorsque :</w:t>
            </w:r>
            <w:r w:rsidR="00326084">
              <w:rPr>
                <w:noProof/>
                <w:webHidden/>
              </w:rPr>
              <w:tab/>
            </w:r>
            <w:r w:rsidR="00326084">
              <w:rPr>
                <w:noProof/>
                <w:webHidden/>
              </w:rPr>
              <w:fldChar w:fldCharType="begin"/>
            </w:r>
            <w:r w:rsidR="00326084">
              <w:rPr>
                <w:noProof/>
                <w:webHidden/>
              </w:rPr>
              <w:instrText xml:space="preserve"> PAGEREF _Toc210155592 \h </w:instrText>
            </w:r>
            <w:r w:rsidR="00326084">
              <w:rPr>
                <w:noProof/>
                <w:webHidden/>
              </w:rPr>
            </w:r>
            <w:r w:rsidR="00326084">
              <w:rPr>
                <w:noProof/>
                <w:webHidden/>
              </w:rPr>
              <w:fldChar w:fldCharType="separate"/>
            </w:r>
            <w:r w:rsidR="00326084">
              <w:rPr>
                <w:noProof/>
                <w:webHidden/>
              </w:rPr>
              <w:t>19</w:t>
            </w:r>
            <w:r w:rsidR="00326084">
              <w:rPr>
                <w:noProof/>
                <w:webHidden/>
              </w:rPr>
              <w:fldChar w:fldCharType="end"/>
            </w:r>
          </w:hyperlink>
        </w:p>
        <w:p w14:paraId="0519F3E8" w14:textId="77777777" w:rsidR="00326084" w:rsidRDefault="00677F77">
          <w:pPr>
            <w:pStyle w:val="TM2"/>
            <w:tabs>
              <w:tab w:val="left" w:pos="1416"/>
              <w:tab w:val="right" w:leader="dot" w:pos="9912"/>
            </w:tabs>
            <w:rPr>
              <w:rFonts w:asciiTheme="minorHAnsi" w:eastAsiaTheme="minorEastAsia" w:hAnsiTheme="minorHAnsi" w:cstheme="minorBidi"/>
              <w:bCs w:val="0"/>
              <w:smallCaps w:val="0"/>
              <w:noProof/>
              <w:sz w:val="22"/>
            </w:rPr>
          </w:pPr>
          <w:hyperlink w:anchor="_Toc210155593" w:history="1">
            <w:r w:rsidR="00326084" w:rsidRPr="00121E4B">
              <w:rPr>
                <w:rStyle w:val="Lienhypertexte"/>
                <w:rFonts w:ascii="Calibri" w:hAnsi="Calibri" w:cs="Calibri"/>
                <w:b/>
                <w:noProof/>
              </w:rPr>
              <w:t>10.2</w:t>
            </w:r>
            <w:r w:rsidR="00326084">
              <w:rPr>
                <w:rFonts w:asciiTheme="minorHAnsi" w:eastAsiaTheme="minorEastAsia" w:hAnsiTheme="minorHAnsi" w:cstheme="minorBidi"/>
                <w:bCs w:val="0"/>
                <w:smallCaps w:val="0"/>
                <w:noProof/>
                <w:sz w:val="22"/>
              </w:rPr>
              <w:tab/>
            </w:r>
            <w:r w:rsidR="00326084" w:rsidRPr="00121E4B">
              <w:rPr>
                <w:rStyle w:val="Lienhypertexte"/>
                <w:rFonts w:ascii="Calibri" w:hAnsi="Calibri" w:cs="Calibri"/>
                <w:b/>
                <w:noProof/>
              </w:rPr>
              <w:t>Sans mise en demeure préalable, lorsque :</w:t>
            </w:r>
            <w:r w:rsidR="00326084">
              <w:rPr>
                <w:noProof/>
                <w:webHidden/>
              </w:rPr>
              <w:tab/>
            </w:r>
            <w:r w:rsidR="00326084">
              <w:rPr>
                <w:noProof/>
                <w:webHidden/>
              </w:rPr>
              <w:fldChar w:fldCharType="begin"/>
            </w:r>
            <w:r w:rsidR="00326084">
              <w:rPr>
                <w:noProof/>
                <w:webHidden/>
              </w:rPr>
              <w:instrText xml:space="preserve"> PAGEREF _Toc210155593 \h </w:instrText>
            </w:r>
            <w:r w:rsidR="00326084">
              <w:rPr>
                <w:noProof/>
                <w:webHidden/>
              </w:rPr>
            </w:r>
            <w:r w:rsidR="00326084">
              <w:rPr>
                <w:noProof/>
                <w:webHidden/>
              </w:rPr>
              <w:fldChar w:fldCharType="separate"/>
            </w:r>
            <w:r w:rsidR="00326084">
              <w:rPr>
                <w:noProof/>
                <w:webHidden/>
              </w:rPr>
              <w:t>19</w:t>
            </w:r>
            <w:r w:rsidR="00326084">
              <w:rPr>
                <w:noProof/>
                <w:webHidden/>
              </w:rPr>
              <w:fldChar w:fldCharType="end"/>
            </w:r>
          </w:hyperlink>
        </w:p>
        <w:p w14:paraId="4FAECCFE" w14:textId="77777777" w:rsidR="00326084" w:rsidRDefault="00677F77">
          <w:pPr>
            <w:pStyle w:val="TM2"/>
            <w:tabs>
              <w:tab w:val="right" w:leader="dot" w:pos="9912"/>
            </w:tabs>
            <w:rPr>
              <w:rFonts w:asciiTheme="minorHAnsi" w:eastAsiaTheme="minorEastAsia" w:hAnsiTheme="minorHAnsi" w:cstheme="minorBidi"/>
              <w:bCs w:val="0"/>
              <w:smallCaps w:val="0"/>
              <w:noProof/>
              <w:sz w:val="22"/>
            </w:rPr>
          </w:pPr>
          <w:hyperlink w:anchor="_Toc210155594" w:history="1">
            <w:r w:rsidR="00326084" w:rsidRPr="00121E4B">
              <w:rPr>
                <w:rStyle w:val="Lienhypertexte"/>
                <w:rFonts w:ascii="Calibri" w:hAnsi="Calibri" w:cs="Calibri"/>
                <w:b/>
                <w:noProof/>
              </w:rPr>
              <w:t>10.3 Pénalités</w:t>
            </w:r>
            <w:r w:rsidR="00326084">
              <w:rPr>
                <w:noProof/>
                <w:webHidden/>
              </w:rPr>
              <w:tab/>
            </w:r>
            <w:r w:rsidR="00326084">
              <w:rPr>
                <w:noProof/>
                <w:webHidden/>
              </w:rPr>
              <w:fldChar w:fldCharType="begin"/>
            </w:r>
            <w:r w:rsidR="00326084">
              <w:rPr>
                <w:noProof/>
                <w:webHidden/>
              </w:rPr>
              <w:instrText xml:space="preserve"> PAGEREF _Toc210155594 \h </w:instrText>
            </w:r>
            <w:r w:rsidR="00326084">
              <w:rPr>
                <w:noProof/>
                <w:webHidden/>
              </w:rPr>
            </w:r>
            <w:r w:rsidR="00326084">
              <w:rPr>
                <w:noProof/>
                <w:webHidden/>
              </w:rPr>
              <w:fldChar w:fldCharType="separate"/>
            </w:r>
            <w:r w:rsidR="00326084">
              <w:rPr>
                <w:noProof/>
                <w:webHidden/>
              </w:rPr>
              <w:t>19</w:t>
            </w:r>
            <w:r w:rsidR="00326084">
              <w:rPr>
                <w:noProof/>
                <w:webHidden/>
              </w:rPr>
              <w:fldChar w:fldCharType="end"/>
            </w:r>
          </w:hyperlink>
        </w:p>
        <w:p w14:paraId="7FFB1193" w14:textId="77777777" w:rsidR="00326084" w:rsidRDefault="00677F77">
          <w:pPr>
            <w:pStyle w:val="TM1"/>
            <w:rPr>
              <w:rFonts w:asciiTheme="minorHAnsi" w:eastAsiaTheme="minorEastAsia" w:hAnsiTheme="minorHAnsi" w:cstheme="minorBidi"/>
              <w:b w:val="0"/>
              <w:bCs w:val="0"/>
              <w:caps w:val="0"/>
              <w:noProof/>
              <w:u w:val="none"/>
            </w:rPr>
          </w:pPr>
          <w:hyperlink w:anchor="_Toc210155595" w:history="1">
            <w:r w:rsidR="00326084" w:rsidRPr="00121E4B">
              <w:rPr>
                <w:rStyle w:val="Lienhypertexte"/>
                <w:rFonts w:ascii="Calibri" w:hAnsi="Calibri" w:cs="Calibri"/>
                <w:noProof/>
              </w:rPr>
              <w:t>ARTICLE 11 -  Compensation conventionnelle</w:t>
            </w:r>
            <w:r w:rsidR="00326084">
              <w:rPr>
                <w:noProof/>
                <w:webHidden/>
              </w:rPr>
              <w:tab/>
            </w:r>
            <w:r w:rsidR="00326084">
              <w:rPr>
                <w:noProof/>
                <w:webHidden/>
              </w:rPr>
              <w:fldChar w:fldCharType="begin"/>
            </w:r>
            <w:r w:rsidR="00326084">
              <w:rPr>
                <w:noProof/>
                <w:webHidden/>
              </w:rPr>
              <w:instrText xml:space="preserve"> PAGEREF _Toc210155595 \h </w:instrText>
            </w:r>
            <w:r w:rsidR="00326084">
              <w:rPr>
                <w:noProof/>
                <w:webHidden/>
              </w:rPr>
            </w:r>
            <w:r w:rsidR="00326084">
              <w:rPr>
                <w:noProof/>
                <w:webHidden/>
              </w:rPr>
              <w:fldChar w:fldCharType="separate"/>
            </w:r>
            <w:r w:rsidR="00326084">
              <w:rPr>
                <w:noProof/>
                <w:webHidden/>
              </w:rPr>
              <w:t>19</w:t>
            </w:r>
            <w:r w:rsidR="00326084">
              <w:rPr>
                <w:noProof/>
                <w:webHidden/>
              </w:rPr>
              <w:fldChar w:fldCharType="end"/>
            </w:r>
          </w:hyperlink>
        </w:p>
        <w:p w14:paraId="5DDE246B" w14:textId="77777777" w:rsidR="00326084" w:rsidRDefault="00677F77">
          <w:pPr>
            <w:pStyle w:val="TM1"/>
            <w:rPr>
              <w:rFonts w:asciiTheme="minorHAnsi" w:eastAsiaTheme="minorEastAsia" w:hAnsiTheme="minorHAnsi" w:cstheme="minorBidi"/>
              <w:b w:val="0"/>
              <w:bCs w:val="0"/>
              <w:caps w:val="0"/>
              <w:noProof/>
              <w:u w:val="none"/>
            </w:rPr>
          </w:pPr>
          <w:hyperlink w:anchor="_Toc210155596" w:history="1">
            <w:r w:rsidR="00326084" w:rsidRPr="00121E4B">
              <w:rPr>
                <w:rStyle w:val="Lienhypertexte"/>
                <w:rFonts w:ascii="Calibri" w:hAnsi="Calibri" w:cs="Calibri"/>
                <w:noProof/>
              </w:rPr>
              <w:t>ARTICLE 12 - REGLEMENT DES DIFFERENDS ET LITIGES</w:t>
            </w:r>
            <w:r w:rsidR="00326084">
              <w:rPr>
                <w:noProof/>
                <w:webHidden/>
              </w:rPr>
              <w:tab/>
            </w:r>
            <w:r w:rsidR="00326084">
              <w:rPr>
                <w:noProof/>
                <w:webHidden/>
              </w:rPr>
              <w:fldChar w:fldCharType="begin"/>
            </w:r>
            <w:r w:rsidR="00326084">
              <w:rPr>
                <w:noProof/>
                <w:webHidden/>
              </w:rPr>
              <w:instrText xml:space="preserve"> PAGEREF _Toc210155596 \h </w:instrText>
            </w:r>
            <w:r w:rsidR="00326084">
              <w:rPr>
                <w:noProof/>
                <w:webHidden/>
              </w:rPr>
            </w:r>
            <w:r w:rsidR="00326084">
              <w:rPr>
                <w:noProof/>
                <w:webHidden/>
              </w:rPr>
              <w:fldChar w:fldCharType="separate"/>
            </w:r>
            <w:r w:rsidR="00326084">
              <w:rPr>
                <w:noProof/>
                <w:webHidden/>
              </w:rPr>
              <w:t>19</w:t>
            </w:r>
            <w:r w:rsidR="00326084">
              <w:rPr>
                <w:noProof/>
                <w:webHidden/>
              </w:rPr>
              <w:fldChar w:fldCharType="end"/>
            </w:r>
          </w:hyperlink>
        </w:p>
        <w:p w14:paraId="2E280BFE" w14:textId="77777777" w:rsidR="00326084" w:rsidRDefault="00677F77">
          <w:pPr>
            <w:pStyle w:val="TM1"/>
            <w:rPr>
              <w:rFonts w:asciiTheme="minorHAnsi" w:eastAsiaTheme="minorEastAsia" w:hAnsiTheme="minorHAnsi" w:cstheme="minorBidi"/>
              <w:b w:val="0"/>
              <w:bCs w:val="0"/>
              <w:caps w:val="0"/>
              <w:noProof/>
              <w:u w:val="none"/>
            </w:rPr>
          </w:pPr>
          <w:hyperlink w:anchor="_Toc210155597" w:history="1">
            <w:r w:rsidR="00326084" w:rsidRPr="00121E4B">
              <w:rPr>
                <w:rStyle w:val="Lienhypertexte"/>
                <w:rFonts w:ascii="Calibri" w:hAnsi="Calibri" w:cs="Calibri"/>
                <w:noProof/>
              </w:rPr>
              <w:t>ARTICLE 13 - TRIBUNAL COMPETENT</w:t>
            </w:r>
            <w:r w:rsidR="00326084">
              <w:rPr>
                <w:noProof/>
                <w:webHidden/>
              </w:rPr>
              <w:tab/>
            </w:r>
            <w:r w:rsidR="00326084">
              <w:rPr>
                <w:noProof/>
                <w:webHidden/>
              </w:rPr>
              <w:fldChar w:fldCharType="begin"/>
            </w:r>
            <w:r w:rsidR="00326084">
              <w:rPr>
                <w:noProof/>
                <w:webHidden/>
              </w:rPr>
              <w:instrText xml:space="preserve"> PAGEREF _Toc210155597 \h </w:instrText>
            </w:r>
            <w:r w:rsidR="00326084">
              <w:rPr>
                <w:noProof/>
                <w:webHidden/>
              </w:rPr>
            </w:r>
            <w:r w:rsidR="00326084">
              <w:rPr>
                <w:noProof/>
                <w:webHidden/>
              </w:rPr>
              <w:fldChar w:fldCharType="separate"/>
            </w:r>
            <w:r w:rsidR="00326084">
              <w:rPr>
                <w:noProof/>
                <w:webHidden/>
              </w:rPr>
              <w:t>20</w:t>
            </w:r>
            <w:r w:rsidR="00326084">
              <w:rPr>
                <w:noProof/>
                <w:webHidden/>
              </w:rPr>
              <w:fldChar w:fldCharType="end"/>
            </w:r>
          </w:hyperlink>
        </w:p>
        <w:p w14:paraId="5160D10F" w14:textId="77777777" w:rsidR="00326084" w:rsidRDefault="00677F77">
          <w:pPr>
            <w:pStyle w:val="TM1"/>
            <w:rPr>
              <w:rFonts w:asciiTheme="minorHAnsi" w:eastAsiaTheme="minorEastAsia" w:hAnsiTheme="minorHAnsi" w:cstheme="minorBidi"/>
              <w:b w:val="0"/>
              <w:bCs w:val="0"/>
              <w:caps w:val="0"/>
              <w:noProof/>
              <w:u w:val="none"/>
            </w:rPr>
          </w:pPr>
          <w:hyperlink w:anchor="_Toc210155598" w:history="1">
            <w:r w:rsidR="00326084" w:rsidRPr="00121E4B">
              <w:rPr>
                <w:rStyle w:val="Lienhypertexte"/>
                <w:rFonts w:ascii="Calibri" w:hAnsi="Calibri" w:cs="Calibri"/>
                <w:noProof/>
              </w:rPr>
              <w:t>ARTICLE 14 - DISPOSITIONS DEROGATOIRES AU CCAG</w:t>
            </w:r>
            <w:r w:rsidR="00326084">
              <w:rPr>
                <w:noProof/>
                <w:webHidden/>
              </w:rPr>
              <w:tab/>
            </w:r>
            <w:r w:rsidR="00326084">
              <w:rPr>
                <w:noProof/>
                <w:webHidden/>
              </w:rPr>
              <w:fldChar w:fldCharType="begin"/>
            </w:r>
            <w:r w:rsidR="00326084">
              <w:rPr>
                <w:noProof/>
                <w:webHidden/>
              </w:rPr>
              <w:instrText xml:space="preserve"> PAGEREF _Toc210155598 \h </w:instrText>
            </w:r>
            <w:r w:rsidR="00326084">
              <w:rPr>
                <w:noProof/>
                <w:webHidden/>
              </w:rPr>
            </w:r>
            <w:r w:rsidR="00326084">
              <w:rPr>
                <w:noProof/>
                <w:webHidden/>
              </w:rPr>
              <w:fldChar w:fldCharType="separate"/>
            </w:r>
            <w:r w:rsidR="00326084">
              <w:rPr>
                <w:noProof/>
                <w:webHidden/>
              </w:rPr>
              <w:t>20</w:t>
            </w:r>
            <w:r w:rsidR="00326084">
              <w:rPr>
                <w:noProof/>
                <w:webHidden/>
              </w:rPr>
              <w:fldChar w:fldCharType="end"/>
            </w:r>
          </w:hyperlink>
        </w:p>
        <w:p w14:paraId="0A4118B9" w14:textId="77777777" w:rsidR="00326084" w:rsidRDefault="00677F77">
          <w:pPr>
            <w:pStyle w:val="TM1"/>
            <w:rPr>
              <w:rFonts w:asciiTheme="minorHAnsi" w:eastAsiaTheme="minorEastAsia" w:hAnsiTheme="minorHAnsi" w:cstheme="minorBidi"/>
              <w:b w:val="0"/>
              <w:bCs w:val="0"/>
              <w:caps w:val="0"/>
              <w:noProof/>
              <w:u w:val="none"/>
            </w:rPr>
          </w:pPr>
          <w:hyperlink w:anchor="_Toc210155599" w:history="1">
            <w:r w:rsidR="00326084" w:rsidRPr="00121E4B">
              <w:rPr>
                <w:rStyle w:val="Lienhypertexte"/>
                <w:rFonts w:ascii="Calibri" w:hAnsi="Calibri" w:cs="Calibri"/>
                <w:noProof/>
              </w:rPr>
              <w:t>ANNEXE 1 AU CCAP - GARANTIE PARTICULIERE PIECES ET MAIN D’OEUVRE</w:t>
            </w:r>
            <w:r w:rsidR="00326084">
              <w:rPr>
                <w:noProof/>
                <w:webHidden/>
              </w:rPr>
              <w:tab/>
            </w:r>
            <w:r w:rsidR="00326084">
              <w:rPr>
                <w:noProof/>
                <w:webHidden/>
              </w:rPr>
              <w:fldChar w:fldCharType="begin"/>
            </w:r>
            <w:r w:rsidR="00326084">
              <w:rPr>
                <w:noProof/>
                <w:webHidden/>
              </w:rPr>
              <w:instrText xml:space="preserve"> PAGEREF _Toc210155599 \h </w:instrText>
            </w:r>
            <w:r w:rsidR="00326084">
              <w:rPr>
                <w:noProof/>
                <w:webHidden/>
              </w:rPr>
            </w:r>
            <w:r w:rsidR="00326084">
              <w:rPr>
                <w:noProof/>
                <w:webHidden/>
              </w:rPr>
              <w:fldChar w:fldCharType="separate"/>
            </w:r>
            <w:r w:rsidR="00326084">
              <w:rPr>
                <w:noProof/>
                <w:webHidden/>
              </w:rPr>
              <w:t>22</w:t>
            </w:r>
            <w:r w:rsidR="00326084">
              <w:rPr>
                <w:noProof/>
                <w:webHidden/>
              </w:rPr>
              <w:fldChar w:fldCharType="end"/>
            </w:r>
          </w:hyperlink>
        </w:p>
        <w:p w14:paraId="7E5E36BD" w14:textId="77777777" w:rsidR="00326084" w:rsidRDefault="00677F77">
          <w:pPr>
            <w:pStyle w:val="TM1"/>
            <w:rPr>
              <w:rFonts w:asciiTheme="minorHAnsi" w:eastAsiaTheme="minorEastAsia" w:hAnsiTheme="minorHAnsi" w:cstheme="minorBidi"/>
              <w:b w:val="0"/>
              <w:bCs w:val="0"/>
              <w:caps w:val="0"/>
              <w:noProof/>
              <w:u w:val="none"/>
            </w:rPr>
          </w:pPr>
          <w:hyperlink w:anchor="_Toc210155600" w:history="1">
            <w:r w:rsidR="00326084" w:rsidRPr="00121E4B">
              <w:rPr>
                <w:rStyle w:val="Lienhypertexte"/>
                <w:rFonts w:ascii="Calibri" w:hAnsi="Calibri" w:cs="Calibri"/>
                <w:noProof/>
              </w:rPr>
              <w:t>ANNEXE 2 AU CCAP - MODELE DE PANNEAU DE CHANTIER</w:t>
            </w:r>
            <w:r w:rsidR="00326084">
              <w:rPr>
                <w:noProof/>
                <w:webHidden/>
              </w:rPr>
              <w:tab/>
            </w:r>
            <w:r w:rsidR="00326084">
              <w:rPr>
                <w:noProof/>
                <w:webHidden/>
              </w:rPr>
              <w:fldChar w:fldCharType="begin"/>
            </w:r>
            <w:r w:rsidR="00326084">
              <w:rPr>
                <w:noProof/>
                <w:webHidden/>
              </w:rPr>
              <w:instrText xml:space="preserve"> PAGEREF _Toc210155600 \h </w:instrText>
            </w:r>
            <w:r w:rsidR="00326084">
              <w:rPr>
                <w:noProof/>
                <w:webHidden/>
              </w:rPr>
            </w:r>
            <w:r w:rsidR="00326084">
              <w:rPr>
                <w:noProof/>
                <w:webHidden/>
              </w:rPr>
              <w:fldChar w:fldCharType="separate"/>
            </w:r>
            <w:r w:rsidR="00326084">
              <w:rPr>
                <w:noProof/>
                <w:webHidden/>
              </w:rPr>
              <w:t>23</w:t>
            </w:r>
            <w:r w:rsidR="00326084">
              <w:rPr>
                <w:noProof/>
                <w:webHidden/>
              </w:rPr>
              <w:fldChar w:fldCharType="end"/>
            </w:r>
          </w:hyperlink>
        </w:p>
        <w:p w14:paraId="40617D81" w14:textId="3532559B" w:rsidR="00330BE3" w:rsidRPr="002A7AD1" w:rsidRDefault="00330BE3" w:rsidP="00330BE3">
          <w:pPr>
            <w:spacing w:after="160" w:line="259" w:lineRule="auto"/>
            <w:rPr>
              <w:rFonts w:eastAsia="Calibri" w:cstheme="minorHAnsi"/>
              <w:sz w:val="20"/>
              <w:szCs w:val="20"/>
            </w:rPr>
          </w:pPr>
          <w:r w:rsidRPr="002A7AD1">
            <w:rPr>
              <w:rFonts w:eastAsia="Calibri" w:cstheme="minorHAnsi"/>
              <w:bCs/>
              <w:sz w:val="20"/>
              <w:szCs w:val="20"/>
            </w:rPr>
            <w:fldChar w:fldCharType="end"/>
          </w:r>
        </w:p>
      </w:sdtContent>
    </w:sdt>
    <w:p w14:paraId="771886B1" w14:textId="77777777" w:rsidR="00330BE3" w:rsidRPr="00330BE3" w:rsidRDefault="00330BE3" w:rsidP="00330BE3">
      <w:pPr>
        <w:tabs>
          <w:tab w:val="left" w:pos="284"/>
          <w:tab w:val="left" w:pos="567"/>
        </w:tabs>
        <w:spacing w:after="0" w:line="240" w:lineRule="auto"/>
        <w:rPr>
          <w:rFonts w:ascii="Calibri" w:eastAsia="Times New Roman" w:hAnsi="Calibri" w:cs="Calibri"/>
          <w:b/>
          <w:sz w:val="20"/>
          <w:szCs w:val="20"/>
        </w:rPr>
      </w:pPr>
      <w:r w:rsidRPr="00330BE3">
        <w:rPr>
          <w:rFonts w:ascii="Calibri" w:eastAsia="Times New Roman" w:hAnsi="Calibri" w:cs="Calibri"/>
          <w:b/>
          <w:sz w:val="20"/>
          <w:szCs w:val="20"/>
        </w:rPr>
        <w:br w:type="page"/>
      </w:r>
    </w:p>
    <w:p w14:paraId="02F4236C"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6" w:name="_Toc269837557"/>
      <w:bookmarkStart w:id="7" w:name="_Toc269882106"/>
      <w:bookmarkStart w:id="8" w:name="_Toc269882442"/>
      <w:bookmarkStart w:id="9" w:name="_Toc269888717"/>
      <w:bookmarkStart w:id="10" w:name="_Toc269907366"/>
      <w:bookmarkStart w:id="11" w:name="_Toc269907443"/>
      <w:bookmarkStart w:id="12" w:name="_Toc269907669"/>
      <w:bookmarkStart w:id="13" w:name="_Toc210155495"/>
      <w:r w:rsidRPr="00330BE3">
        <w:rPr>
          <w:rFonts w:ascii="Calibri" w:eastAsia="Times New Roman" w:hAnsi="Calibri" w:cs="Calibri"/>
          <w:b/>
          <w:caps/>
          <w:color w:val="FFFFFF"/>
          <w:sz w:val="20"/>
          <w:szCs w:val="20"/>
          <w:lang w:eastAsia="fr-FR"/>
        </w:rPr>
        <w:lastRenderedPageBreak/>
        <w:t>ARTICLE 1 - OBJET DU MARCHE – DISPOSITIONS GENERALES</w:t>
      </w:r>
      <w:bookmarkEnd w:id="6"/>
      <w:bookmarkEnd w:id="7"/>
      <w:bookmarkEnd w:id="8"/>
      <w:bookmarkEnd w:id="9"/>
      <w:bookmarkEnd w:id="10"/>
      <w:bookmarkEnd w:id="11"/>
      <w:bookmarkEnd w:id="12"/>
      <w:bookmarkEnd w:id="13"/>
    </w:p>
    <w:p w14:paraId="6AFFA818" w14:textId="77777777" w:rsidR="00330BE3" w:rsidRPr="00330BE3" w:rsidRDefault="00330BE3" w:rsidP="00330BE3">
      <w:pPr>
        <w:spacing w:after="0" w:line="240" w:lineRule="auto"/>
        <w:ind w:left="720"/>
        <w:jc w:val="both"/>
        <w:rPr>
          <w:rFonts w:ascii="Calibri" w:eastAsia="Times New Roman" w:hAnsi="Calibri" w:cs="Calibri"/>
          <w:b/>
          <w:sz w:val="20"/>
          <w:szCs w:val="20"/>
          <w:u w:val="single"/>
          <w:lang w:eastAsia="fr-FR"/>
        </w:rPr>
      </w:pPr>
    </w:p>
    <w:p w14:paraId="6CE093F5" w14:textId="77777777" w:rsidR="00330BE3" w:rsidRPr="00330BE3" w:rsidRDefault="00330BE3" w:rsidP="00330BE3">
      <w:pPr>
        <w:spacing w:after="0" w:line="240" w:lineRule="auto"/>
        <w:jc w:val="both"/>
        <w:outlineLvl w:val="1"/>
        <w:rPr>
          <w:rFonts w:ascii="Calibri" w:eastAsia="Times New Roman" w:hAnsi="Calibri" w:cs="Calibri"/>
          <w:b/>
          <w:sz w:val="20"/>
          <w:szCs w:val="20"/>
          <w:lang w:eastAsia="fr-FR"/>
        </w:rPr>
      </w:pPr>
      <w:bookmarkStart w:id="14" w:name="_Toc269882443"/>
      <w:bookmarkStart w:id="15" w:name="_Toc269888718"/>
      <w:bookmarkStart w:id="16" w:name="_Toc269907367"/>
      <w:bookmarkStart w:id="17" w:name="_Toc269907444"/>
      <w:bookmarkStart w:id="18" w:name="_Toc269907670"/>
      <w:bookmarkStart w:id="19" w:name="_Toc210155496"/>
      <w:r w:rsidRPr="00330BE3">
        <w:rPr>
          <w:rFonts w:ascii="Calibri" w:eastAsia="Times New Roman" w:hAnsi="Calibri" w:cs="Calibri"/>
          <w:b/>
          <w:sz w:val="20"/>
          <w:szCs w:val="20"/>
          <w:lang w:eastAsia="fr-FR"/>
        </w:rPr>
        <w:t>1.1 Objet du marché – Emplacement des travaux</w:t>
      </w:r>
      <w:bookmarkEnd w:id="14"/>
      <w:bookmarkEnd w:id="15"/>
      <w:bookmarkEnd w:id="16"/>
      <w:bookmarkEnd w:id="17"/>
      <w:bookmarkEnd w:id="18"/>
      <w:bookmarkEnd w:id="19"/>
    </w:p>
    <w:p w14:paraId="7E991CDB"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L’objet du marché et l’emplacement des travaux sont définis à l’article 3 de l’acte d’engagement.</w:t>
      </w:r>
    </w:p>
    <w:p w14:paraId="52F4EB54"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8F4D367"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description des ouvrages et leurs spécifications techniques sont indiquées dans les Cahiers des Clauses Techniques Particulières (CCTP).</w:t>
      </w:r>
    </w:p>
    <w:p w14:paraId="035EE0C0"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66CA2EC" w14:textId="77777777" w:rsidR="00330BE3" w:rsidRPr="00330BE3" w:rsidRDefault="00330BE3" w:rsidP="00CB513B">
      <w:pPr>
        <w:numPr>
          <w:ilvl w:val="1"/>
          <w:numId w:val="51"/>
        </w:numPr>
        <w:spacing w:after="0" w:line="240" w:lineRule="auto"/>
        <w:ind w:left="357" w:hanging="357"/>
        <w:contextualSpacing/>
        <w:jc w:val="both"/>
        <w:outlineLvl w:val="1"/>
        <w:rPr>
          <w:rFonts w:ascii="Calibri" w:eastAsia="Times New Roman" w:hAnsi="Calibri" w:cs="Calibri"/>
          <w:b/>
          <w:sz w:val="20"/>
          <w:szCs w:val="20"/>
          <w:lang w:eastAsia="fr-FR"/>
        </w:rPr>
      </w:pPr>
      <w:bookmarkStart w:id="20" w:name="_Toc210155497"/>
      <w:r w:rsidRPr="00330BE3">
        <w:rPr>
          <w:rFonts w:ascii="Calibri" w:eastAsia="Times New Roman" w:hAnsi="Calibri" w:cs="Calibri"/>
          <w:b/>
          <w:sz w:val="20"/>
          <w:szCs w:val="20"/>
          <w:lang w:eastAsia="fr-FR"/>
        </w:rPr>
        <w:t>Allotissement</w:t>
      </w:r>
      <w:bookmarkEnd w:id="20"/>
    </w:p>
    <w:p w14:paraId="10B2DD47" w14:textId="6A099304"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Les travaux sont </w:t>
      </w:r>
      <w:r w:rsidR="005606A5">
        <w:rPr>
          <w:rFonts w:ascii="Calibri" w:eastAsia="Times New Roman" w:hAnsi="Calibri" w:cs="Calibri"/>
          <w:sz w:val="20"/>
          <w:szCs w:val="20"/>
          <w:lang w:eastAsia="fr-FR"/>
        </w:rPr>
        <w:t xml:space="preserve">groupés. Leur </w:t>
      </w:r>
      <w:r w:rsidRPr="00330BE3">
        <w:rPr>
          <w:rFonts w:ascii="Calibri" w:eastAsia="Times New Roman" w:hAnsi="Calibri" w:cs="Calibri"/>
          <w:sz w:val="20"/>
          <w:szCs w:val="20"/>
          <w:lang w:eastAsia="fr-FR"/>
        </w:rPr>
        <w:t>réparti</w:t>
      </w:r>
      <w:r w:rsidR="005606A5">
        <w:rPr>
          <w:rFonts w:ascii="Calibri" w:eastAsia="Times New Roman" w:hAnsi="Calibri" w:cs="Calibri"/>
          <w:sz w:val="20"/>
          <w:szCs w:val="20"/>
          <w:lang w:eastAsia="fr-FR"/>
        </w:rPr>
        <w:t>tion technique</w:t>
      </w:r>
      <w:r w:rsidRPr="00330BE3">
        <w:rPr>
          <w:rFonts w:ascii="Calibri" w:eastAsia="Times New Roman" w:hAnsi="Calibri" w:cs="Calibri"/>
          <w:sz w:val="20"/>
          <w:szCs w:val="20"/>
          <w:lang w:eastAsia="fr-FR"/>
        </w:rPr>
        <w:t xml:space="preserve"> en</w:t>
      </w:r>
      <w:r w:rsidRPr="00330BE3">
        <w:rPr>
          <w:rFonts w:ascii="Calibri" w:eastAsia="Times New Roman" w:hAnsi="Calibri" w:cs="Calibri"/>
          <w:b/>
          <w:color w:val="00B0F0"/>
          <w:sz w:val="20"/>
          <w:szCs w:val="20"/>
          <w:lang w:eastAsia="fr-FR"/>
        </w:rPr>
        <w:t> </w:t>
      </w:r>
      <w:r w:rsidR="008439AC">
        <w:rPr>
          <w:rFonts w:ascii="Calibri" w:eastAsia="Times New Roman" w:hAnsi="Calibri" w:cs="Calibri"/>
          <w:b/>
          <w:color w:val="5B9BD5"/>
          <w:sz w:val="20"/>
          <w:szCs w:val="20"/>
          <w:lang w:eastAsia="fr-FR"/>
        </w:rPr>
        <w:t>7</w:t>
      </w:r>
      <w:r w:rsidRPr="00330BE3">
        <w:rPr>
          <w:rFonts w:ascii="Calibri" w:eastAsia="Times New Roman" w:hAnsi="Calibri" w:cs="Calibri"/>
          <w:b/>
          <w:color w:val="00B0F0"/>
          <w:sz w:val="20"/>
          <w:szCs w:val="20"/>
          <w:lang w:eastAsia="fr-FR"/>
        </w:rPr>
        <w:t> </w:t>
      </w:r>
      <w:r w:rsidR="00DC3789">
        <w:rPr>
          <w:rFonts w:ascii="Calibri" w:eastAsia="Times New Roman" w:hAnsi="Calibri" w:cs="Calibri"/>
          <w:sz w:val="20"/>
          <w:szCs w:val="20"/>
          <w:lang w:eastAsia="fr-FR"/>
        </w:rPr>
        <w:t>chapitres</w:t>
      </w:r>
      <w:r w:rsidR="006F55A3">
        <w:rPr>
          <w:rFonts w:ascii="Calibri" w:eastAsia="Times New Roman" w:hAnsi="Calibri" w:cs="Calibri"/>
          <w:sz w:val="20"/>
          <w:szCs w:val="20"/>
          <w:lang w:eastAsia="fr-FR"/>
        </w:rPr>
        <w:t xml:space="preserve"> techniques</w:t>
      </w:r>
      <w:r w:rsidR="00DC3789">
        <w:rPr>
          <w:rFonts w:ascii="Calibri" w:eastAsia="Times New Roman" w:hAnsi="Calibri" w:cs="Calibri"/>
          <w:sz w:val="20"/>
          <w:szCs w:val="20"/>
          <w:lang w:eastAsia="fr-FR"/>
        </w:rPr>
        <w:t xml:space="preserve"> </w:t>
      </w:r>
      <w:r w:rsidR="005606A5">
        <w:rPr>
          <w:rFonts w:ascii="Calibri" w:eastAsia="Times New Roman" w:hAnsi="Calibri" w:cs="Calibri"/>
          <w:sz w:val="20"/>
          <w:szCs w:val="20"/>
          <w:lang w:eastAsia="fr-FR"/>
        </w:rPr>
        <w:t>est</w:t>
      </w:r>
      <w:r w:rsidRPr="00330BE3">
        <w:rPr>
          <w:rFonts w:ascii="Calibri" w:eastAsia="Times New Roman" w:hAnsi="Calibri" w:cs="Calibri"/>
          <w:sz w:val="20"/>
          <w:szCs w:val="20"/>
          <w:lang w:eastAsia="fr-FR"/>
        </w:rPr>
        <w:t xml:space="preserve"> définis ci-après :</w:t>
      </w:r>
    </w:p>
    <w:p w14:paraId="38DFA058"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0"/>
        <w:gridCol w:w="8428"/>
      </w:tblGrid>
      <w:tr w:rsidR="00330BE3" w:rsidRPr="00330BE3" w14:paraId="717DBDF0" w14:textId="77777777" w:rsidTr="00DC3789">
        <w:tc>
          <w:tcPr>
            <w:tcW w:w="5000" w:type="pct"/>
            <w:gridSpan w:val="2"/>
            <w:shd w:val="clear" w:color="auto" w:fill="auto"/>
          </w:tcPr>
          <w:p w14:paraId="7617289B" w14:textId="0341C4D7" w:rsidR="00330BE3" w:rsidRPr="00330BE3" w:rsidRDefault="00330BE3" w:rsidP="00330BE3">
            <w:pPr>
              <w:pBdr>
                <w:top w:val="single" w:sz="4" w:space="1" w:color="auto"/>
                <w:left w:val="single" w:sz="4" w:space="4" w:color="auto"/>
                <w:right w:val="single" w:sz="4" w:space="4" w:color="auto"/>
              </w:pBdr>
              <w:spacing w:after="0" w:line="240" w:lineRule="auto"/>
              <w:jc w:val="center"/>
              <w:rPr>
                <w:rFonts w:ascii="Calibri" w:eastAsia="Arial Unicode MS" w:hAnsi="Calibri" w:cs="Calibri"/>
                <w:b/>
                <w:color w:val="C45911"/>
                <w:sz w:val="20"/>
                <w:szCs w:val="20"/>
                <w:lang w:eastAsia="fr-FR"/>
              </w:rPr>
            </w:pPr>
            <w:r w:rsidRPr="00330BE3">
              <w:rPr>
                <w:rFonts w:ascii="Calibri" w:eastAsia="Arial Unicode MS" w:hAnsi="Calibri" w:cs="Calibri"/>
                <w:b/>
                <w:color w:val="C45911"/>
                <w:sz w:val="20"/>
                <w:szCs w:val="20"/>
                <w:lang w:eastAsia="fr-FR"/>
              </w:rPr>
              <w:t xml:space="preserve">Répartition des </w:t>
            </w:r>
            <w:r w:rsidR="00DC3789">
              <w:rPr>
                <w:rFonts w:ascii="Calibri" w:eastAsia="Arial Unicode MS" w:hAnsi="Calibri" w:cs="Calibri"/>
                <w:b/>
                <w:color w:val="C45911"/>
                <w:sz w:val="20"/>
                <w:szCs w:val="20"/>
                <w:lang w:eastAsia="fr-FR"/>
              </w:rPr>
              <w:t>Chapitres</w:t>
            </w:r>
          </w:p>
        </w:tc>
      </w:tr>
      <w:tr w:rsidR="00330BE3" w:rsidRPr="00330BE3" w14:paraId="56F1F784" w14:textId="77777777" w:rsidTr="00DC3789">
        <w:tc>
          <w:tcPr>
            <w:tcW w:w="785" w:type="pct"/>
            <w:shd w:val="clear" w:color="auto" w:fill="auto"/>
          </w:tcPr>
          <w:p w14:paraId="7FEC954C" w14:textId="77777777" w:rsidR="00330BE3" w:rsidRPr="00330BE3" w:rsidRDefault="00330BE3" w:rsidP="00330BE3">
            <w:pPr>
              <w:spacing w:after="0" w:line="240" w:lineRule="auto"/>
              <w:jc w:val="center"/>
              <w:rPr>
                <w:rFonts w:ascii="Calibri" w:eastAsia="Times New Roman" w:hAnsi="Calibri" w:cs="Calibri"/>
                <w:b/>
                <w:i/>
                <w:color w:val="C45911"/>
                <w:sz w:val="20"/>
                <w:szCs w:val="20"/>
                <w:lang w:eastAsia="fr-FR"/>
              </w:rPr>
            </w:pPr>
            <w:r w:rsidRPr="00330BE3">
              <w:rPr>
                <w:rFonts w:ascii="Calibri" w:eastAsia="Times New Roman" w:hAnsi="Calibri" w:cs="Calibri"/>
                <w:b/>
                <w:color w:val="C45911"/>
                <w:sz w:val="20"/>
                <w:szCs w:val="20"/>
                <w:lang w:eastAsia="fr-FR"/>
              </w:rPr>
              <w:t>n°</w:t>
            </w:r>
          </w:p>
        </w:tc>
        <w:tc>
          <w:tcPr>
            <w:tcW w:w="4215" w:type="pct"/>
            <w:shd w:val="clear" w:color="auto" w:fill="auto"/>
          </w:tcPr>
          <w:p w14:paraId="32288137" w14:textId="77777777" w:rsidR="00330BE3" w:rsidRPr="00330BE3" w:rsidRDefault="00330BE3" w:rsidP="00330BE3">
            <w:pPr>
              <w:spacing w:after="0" w:line="240" w:lineRule="auto"/>
              <w:jc w:val="center"/>
              <w:rPr>
                <w:rFonts w:ascii="Calibri" w:eastAsia="Times New Roman" w:hAnsi="Calibri" w:cs="Calibri"/>
                <w:b/>
                <w:i/>
                <w:color w:val="C45911"/>
                <w:sz w:val="20"/>
                <w:szCs w:val="20"/>
                <w:lang w:eastAsia="fr-FR"/>
              </w:rPr>
            </w:pPr>
            <w:r w:rsidRPr="00330BE3">
              <w:rPr>
                <w:rFonts w:ascii="Calibri" w:eastAsia="Times New Roman" w:hAnsi="Calibri" w:cs="Calibri"/>
                <w:b/>
                <w:color w:val="C45911"/>
                <w:sz w:val="20"/>
                <w:szCs w:val="20"/>
                <w:lang w:eastAsia="fr-FR"/>
              </w:rPr>
              <w:t>désignations</w:t>
            </w:r>
          </w:p>
        </w:tc>
      </w:tr>
      <w:tr w:rsidR="00D95136" w:rsidRPr="00330BE3" w14:paraId="74D4BAF8" w14:textId="753FFFDD" w:rsidTr="00DC3789">
        <w:tc>
          <w:tcPr>
            <w:tcW w:w="785" w:type="pct"/>
            <w:shd w:val="clear" w:color="auto" w:fill="auto"/>
          </w:tcPr>
          <w:p w14:paraId="43E6277C" w14:textId="40B8C044"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sidRPr="00DA4629">
              <w:rPr>
                <w:rFonts w:ascii="Calibri" w:eastAsia="Times New Roman" w:hAnsi="Calibri" w:cs="Calibri"/>
                <w:b/>
                <w:iCs/>
                <w:sz w:val="20"/>
                <w:szCs w:val="20"/>
                <w:lang w:eastAsia="fr-FR"/>
              </w:rPr>
              <w:t>Chapitre 01</w:t>
            </w:r>
          </w:p>
        </w:tc>
        <w:tc>
          <w:tcPr>
            <w:tcW w:w="4215" w:type="pct"/>
            <w:shd w:val="clear" w:color="auto" w:fill="auto"/>
          </w:tcPr>
          <w:p w14:paraId="6F85A340" w14:textId="1C641613"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Pr>
                <w:rFonts w:ascii="Calibri" w:hAnsi="Calibri"/>
                <w:sz w:val="20"/>
              </w:rPr>
              <w:t>LOT 01 - DEMOLITION – GROS ŒUVRE – PLATRERIE/FAUX PLAFONDS</w:t>
            </w:r>
          </w:p>
        </w:tc>
      </w:tr>
      <w:tr w:rsidR="00D95136" w:rsidRPr="00330BE3" w14:paraId="063620CA" w14:textId="0DDFAB80" w:rsidTr="00DC3789">
        <w:tc>
          <w:tcPr>
            <w:tcW w:w="785" w:type="pct"/>
            <w:shd w:val="clear" w:color="auto" w:fill="auto"/>
          </w:tcPr>
          <w:p w14:paraId="11314D95" w14:textId="7736B777"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sidRPr="00DA4629">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2</w:t>
            </w:r>
          </w:p>
        </w:tc>
        <w:tc>
          <w:tcPr>
            <w:tcW w:w="4215" w:type="pct"/>
            <w:shd w:val="clear" w:color="auto" w:fill="auto"/>
          </w:tcPr>
          <w:p w14:paraId="2B7A19A2" w14:textId="2F15B55D"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Pr>
                <w:rFonts w:ascii="Calibri" w:hAnsi="Calibri"/>
                <w:sz w:val="20"/>
              </w:rPr>
              <w:t>LOT 10- PEINTURE</w:t>
            </w:r>
          </w:p>
        </w:tc>
      </w:tr>
      <w:tr w:rsidR="00D95136" w:rsidRPr="00330BE3" w14:paraId="100EDAD8" w14:textId="739BBC95" w:rsidTr="00DC3789">
        <w:tc>
          <w:tcPr>
            <w:tcW w:w="785" w:type="pct"/>
            <w:shd w:val="clear" w:color="auto" w:fill="auto"/>
          </w:tcPr>
          <w:p w14:paraId="442F13EA" w14:textId="11783EA4"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sidRPr="00363313">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3</w:t>
            </w:r>
          </w:p>
        </w:tc>
        <w:tc>
          <w:tcPr>
            <w:tcW w:w="4215" w:type="pct"/>
            <w:shd w:val="clear" w:color="auto" w:fill="auto"/>
          </w:tcPr>
          <w:p w14:paraId="5D1BD6DE" w14:textId="41F36486"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Pr>
                <w:rFonts w:ascii="Calibri" w:eastAsia="Times New Roman" w:hAnsi="Calibri" w:cs="Calibri"/>
                <w:iCs/>
                <w:sz w:val="20"/>
                <w:szCs w:val="20"/>
                <w:lang w:eastAsia="fr-FR"/>
              </w:rPr>
              <w:t>LOT 13- Electricité</w:t>
            </w:r>
          </w:p>
        </w:tc>
      </w:tr>
      <w:tr w:rsidR="00D95136" w:rsidRPr="00330BE3" w14:paraId="06EB52BB" w14:textId="4B827B3C" w:rsidTr="00DC3789">
        <w:tc>
          <w:tcPr>
            <w:tcW w:w="785" w:type="pct"/>
            <w:shd w:val="clear" w:color="auto" w:fill="auto"/>
          </w:tcPr>
          <w:p w14:paraId="65A18860" w14:textId="431B182D"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sidRPr="00363313">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4</w:t>
            </w:r>
          </w:p>
        </w:tc>
        <w:tc>
          <w:tcPr>
            <w:tcW w:w="4215" w:type="pct"/>
            <w:shd w:val="clear" w:color="auto" w:fill="auto"/>
          </w:tcPr>
          <w:p w14:paraId="00F9B6ED" w14:textId="40893DEE"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Pr>
                <w:rFonts w:ascii="Calibri" w:hAnsi="Calibri"/>
                <w:sz w:val="20"/>
              </w:rPr>
              <w:t>LOT 14- PLOMBERIE - VRD</w:t>
            </w:r>
          </w:p>
        </w:tc>
      </w:tr>
      <w:tr w:rsidR="00D95136" w:rsidRPr="00330BE3" w14:paraId="0198E40F" w14:textId="4F6BDF3F" w:rsidTr="00DC3789">
        <w:tc>
          <w:tcPr>
            <w:tcW w:w="785" w:type="pct"/>
            <w:shd w:val="clear" w:color="auto" w:fill="auto"/>
          </w:tcPr>
          <w:p w14:paraId="306512FB" w14:textId="244D31FA"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sidRPr="001748D8">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5</w:t>
            </w:r>
          </w:p>
        </w:tc>
        <w:tc>
          <w:tcPr>
            <w:tcW w:w="4215" w:type="pct"/>
            <w:shd w:val="clear" w:color="auto" w:fill="auto"/>
          </w:tcPr>
          <w:p w14:paraId="3095E5AD" w14:textId="1A817B3D"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Pr>
                <w:rFonts w:ascii="Calibri" w:eastAsia="Times New Roman" w:hAnsi="Calibri" w:cs="Calibri"/>
                <w:iCs/>
                <w:sz w:val="20"/>
                <w:szCs w:val="20"/>
                <w:lang w:eastAsia="fr-FR"/>
              </w:rPr>
              <w:t xml:space="preserve">LOT 15 </w:t>
            </w:r>
            <w:r w:rsidRPr="006A00B3">
              <w:rPr>
                <w:rFonts w:ascii="Calibri" w:eastAsia="Times New Roman" w:hAnsi="Calibri" w:cs="Calibri"/>
                <w:iCs/>
                <w:sz w:val="20"/>
                <w:szCs w:val="20"/>
                <w:lang w:eastAsia="fr-FR"/>
              </w:rPr>
              <w:t>MENUISERIE ALUMINIUM – RIDEAU METALLIQUE</w:t>
            </w:r>
          </w:p>
        </w:tc>
      </w:tr>
      <w:tr w:rsidR="00D95136" w:rsidRPr="00330BE3" w14:paraId="1504ABF3" w14:textId="43AA083F" w:rsidTr="00DC3789">
        <w:tc>
          <w:tcPr>
            <w:tcW w:w="785" w:type="pct"/>
            <w:shd w:val="clear" w:color="auto" w:fill="auto"/>
          </w:tcPr>
          <w:p w14:paraId="00FD8773" w14:textId="7ED9A7CC"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sidRPr="001748D8">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6</w:t>
            </w:r>
          </w:p>
        </w:tc>
        <w:tc>
          <w:tcPr>
            <w:tcW w:w="4215" w:type="pct"/>
            <w:shd w:val="clear" w:color="auto" w:fill="auto"/>
          </w:tcPr>
          <w:p w14:paraId="1942069E" w14:textId="46B61C5B" w:rsidR="00D95136" w:rsidRPr="00330BE3" w:rsidRDefault="00D95136" w:rsidP="00D95136">
            <w:pPr>
              <w:spacing w:after="0" w:line="240" w:lineRule="auto"/>
              <w:jc w:val="center"/>
              <w:rPr>
                <w:rFonts w:ascii="Calibri" w:eastAsia="Times New Roman" w:hAnsi="Calibri" w:cs="Calibri"/>
                <w:b/>
                <w:color w:val="C45911"/>
                <w:sz w:val="20"/>
                <w:szCs w:val="20"/>
                <w:lang w:eastAsia="fr-FR"/>
              </w:rPr>
            </w:pPr>
            <w:r>
              <w:rPr>
                <w:rFonts w:ascii="Calibri" w:eastAsia="Times New Roman" w:hAnsi="Calibri" w:cs="Calibri"/>
                <w:iCs/>
                <w:sz w:val="20"/>
                <w:szCs w:val="20"/>
                <w:lang w:eastAsia="fr-FR"/>
              </w:rPr>
              <w:t>LOT 16 MENUISERIE BOIS</w:t>
            </w:r>
          </w:p>
        </w:tc>
      </w:tr>
      <w:tr w:rsidR="00C55F54" w:rsidRPr="00330BE3" w14:paraId="31ADE6B1" w14:textId="01CD0C5C" w:rsidTr="00DC3789">
        <w:tc>
          <w:tcPr>
            <w:tcW w:w="785" w:type="pct"/>
            <w:shd w:val="clear" w:color="auto" w:fill="auto"/>
          </w:tcPr>
          <w:p w14:paraId="6E8A652D" w14:textId="55E17FB3" w:rsidR="00C55F54" w:rsidRPr="00330BE3" w:rsidRDefault="00D95136" w:rsidP="00C55F54">
            <w:pPr>
              <w:spacing w:after="0" w:line="240" w:lineRule="auto"/>
              <w:jc w:val="center"/>
              <w:rPr>
                <w:rFonts w:ascii="Calibri" w:eastAsia="Times New Roman" w:hAnsi="Calibri" w:cs="Calibri"/>
                <w:b/>
                <w:color w:val="C45911"/>
                <w:sz w:val="20"/>
                <w:szCs w:val="20"/>
                <w:lang w:eastAsia="fr-FR"/>
              </w:rPr>
            </w:pPr>
            <w:r w:rsidRPr="001748D8">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7</w:t>
            </w:r>
          </w:p>
        </w:tc>
        <w:tc>
          <w:tcPr>
            <w:tcW w:w="4215" w:type="pct"/>
            <w:shd w:val="clear" w:color="auto" w:fill="auto"/>
          </w:tcPr>
          <w:p w14:paraId="4E586F2D" w14:textId="7FDACE23" w:rsidR="00C55F54" w:rsidRPr="00330BE3" w:rsidRDefault="00D95136" w:rsidP="00C55F54">
            <w:pPr>
              <w:spacing w:after="0" w:line="240" w:lineRule="auto"/>
              <w:jc w:val="center"/>
              <w:rPr>
                <w:rFonts w:ascii="Calibri" w:eastAsia="Times New Roman" w:hAnsi="Calibri" w:cs="Calibri"/>
                <w:b/>
                <w:color w:val="C45911"/>
                <w:sz w:val="20"/>
                <w:szCs w:val="20"/>
                <w:lang w:eastAsia="fr-FR"/>
              </w:rPr>
            </w:pPr>
            <w:r>
              <w:rPr>
                <w:rFonts w:ascii="Calibri" w:hAnsi="Calibri"/>
                <w:sz w:val="20"/>
              </w:rPr>
              <w:t xml:space="preserve">LOT 19 - </w:t>
            </w:r>
            <w:r w:rsidR="00C55F54">
              <w:rPr>
                <w:rFonts w:ascii="Calibri" w:hAnsi="Calibri"/>
                <w:sz w:val="20"/>
              </w:rPr>
              <w:t>REVETEMENTS CARRELAGE SOLS SOUPLES</w:t>
            </w:r>
          </w:p>
        </w:tc>
      </w:tr>
    </w:tbl>
    <w:p w14:paraId="1D38A4B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814F30A" w14:textId="77777777" w:rsidR="00330BE3" w:rsidRPr="00330BE3" w:rsidRDefault="00330BE3" w:rsidP="00CB513B">
      <w:pPr>
        <w:numPr>
          <w:ilvl w:val="1"/>
          <w:numId w:val="51"/>
        </w:numPr>
        <w:spacing w:after="0" w:line="240" w:lineRule="auto"/>
        <w:contextualSpacing/>
        <w:jc w:val="both"/>
        <w:outlineLvl w:val="1"/>
        <w:rPr>
          <w:rFonts w:ascii="Calibri" w:eastAsia="Arial Unicode MS" w:hAnsi="Calibri" w:cs="Calibri"/>
          <w:b/>
          <w:iCs/>
          <w:sz w:val="20"/>
          <w:szCs w:val="20"/>
          <w:lang w:eastAsia="fr-FR"/>
        </w:rPr>
      </w:pPr>
      <w:bookmarkStart w:id="21" w:name="_Toc210155498"/>
      <w:r w:rsidRPr="00330BE3">
        <w:rPr>
          <w:rFonts w:ascii="Calibri" w:eastAsia="Times New Roman" w:hAnsi="Calibri" w:cs="Calibri"/>
          <w:b/>
          <w:sz w:val="20"/>
          <w:szCs w:val="20"/>
          <w:lang w:eastAsia="fr-FR"/>
        </w:rPr>
        <w:t>Décomposition en tranches</w:t>
      </w:r>
      <w:bookmarkEnd w:id="21"/>
    </w:p>
    <w:p w14:paraId="16BC8D38" w14:textId="77777777" w:rsidR="00330BE3" w:rsidRPr="00330BE3" w:rsidRDefault="00330BE3" w:rsidP="00330BE3">
      <w:pPr>
        <w:tabs>
          <w:tab w:val="left" w:pos="2268"/>
          <w:tab w:val="left" w:pos="2694"/>
        </w:tabs>
        <w:spacing w:after="0" w:line="240" w:lineRule="auto"/>
        <w:jc w:val="both"/>
        <w:rPr>
          <w:rFonts w:ascii="Calibri" w:eastAsia="Arial Unicode MS" w:hAnsi="Calibri" w:cs="Calibri"/>
          <w:sz w:val="20"/>
          <w:szCs w:val="20"/>
          <w:lang w:eastAsia="fr-FR"/>
        </w:rPr>
      </w:pPr>
    </w:p>
    <w:p w14:paraId="5A8254DD" w14:textId="49A400D1" w:rsidR="00330BE3" w:rsidRPr="00330BE3" w:rsidRDefault="00330BE3" w:rsidP="00330BE3">
      <w:pPr>
        <w:spacing w:after="0" w:line="240" w:lineRule="auto"/>
        <w:jc w:val="both"/>
        <w:rPr>
          <w:rFonts w:ascii="Calibri" w:eastAsia="Arial Unicode MS" w:hAnsi="Calibri" w:cs="Calibri"/>
          <w:b/>
          <w:iCs/>
          <w:sz w:val="20"/>
          <w:szCs w:val="20"/>
          <w:lang w:eastAsia="fr-FR"/>
        </w:rPr>
      </w:pPr>
      <w:r w:rsidRPr="00330BE3">
        <w:rPr>
          <w:rFonts w:ascii="Calibri" w:eastAsia="Arial Unicode MS" w:hAnsi="Calibri" w:cs="Calibri"/>
          <w:sz w:val="20"/>
          <w:szCs w:val="20"/>
          <w:lang w:eastAsia="fr-FR"/>
        </w:rPr>
        <w:t xml:space="preserve">Les travaux seront réalisés en </w:t>
      </w:r>
      <w:r w:rsidRPr="00330BE3">
        <w:rPr>
          <w:rFonts w:ascii="Calibri" w:eastAsia="Arial Unicode MS" w:hAnsi="Calibri" w:cs="Calibri"/>
          <w:b/>
          <w:color w:val="5B9BD5"/>
          <w:sz w:val="20"/>
          <w:szCs w:val="20"/>
          <w:lang w:eastAsia="fr-FR"/>
        </w:rPr>
        <w:t>1 tranche ferme</w:t>
      </w:r>
      <w:r w:rsidRPr="00330BE3">
        <w:rPr>
          <w:rFonts w:ascii="Calibri" w:eastAsia="Arial Unicode MS" w:hAnsi="Calibri" w:cs="Calibri"/>
          <w:b/>
          <w:iCs/>
          <w:sz w:val="20"/>
          <w:szCs w:val="20"/>
          <w:lang w:eastAsia="fr-FR"/>
        </w:rPr>
        <w:t>.</w:t>
      </w:r>
    </w:p>
    <w:p w14:paraId="110BCAA7" w14:textId="77777777" w:rsidR="00330BE3" w:rsidRPr="00330BE3" w:rsidRDefault="00330BE3" w:rsidP="00330BE3">
      <w:pPr>
        <w:spacing w:after="0" w:line="240" w:lineRule="auto"/>
        <w:jc w:val="both"/>
        <w:rPr>
          <w:rFonts w:ascii="Calibri" w:eastAsia="Arial Unicode MS" w:hAnsi="Calibri" w:cs="Calibri"/>
          <w:b/>
          <w:iCs/>
          <w:sz w:val="20"/>
          <w:szCs w:val="20"/>
          <w:lang w:eastAsia="fr-FR"/>
        </w:rPr>
      </w:pPr>
    </w:p>
    <w:p w14:paraId="2FB21518" w14:textId="77777777" w:rsidR="00330BE3" w:rsidRPr="00330BE3" w:rsidRDefault="00330BE3" w:rsidP="00CB513B">
      <w:pPr>
        <w:numPr>
          <w:ilvl w:val="1"/>
          <w:numId w:val="51"/>
        </w:numPr>
        <w:spacing w:after="0" w:line="240" w:lineRule="auto"/>
        <w:contextualSpacing/>
        <w:jc w:val="both"/>
        <w:outlineLvl w:val="1"/>
        <w:rPr>
          <w:rFonts w:ascii="Calibri" w:eastAsia="Times New Roman" w:hAnsi="Calibri" w:cs="Calibri"/>
          <w:b/>
          <w:sz w:val="20"/>
          <w:szCs w:val="20"/>
          <w:lang w:eastAsia="fr-FR"/>
        </w:rPr>
      </w:pPr>
      <w:bookmarkStart w:id="22" w:name="_Toc269882445"/>
      <w:bookmarkStart w:id="23" w:name="_Toc269888720"/>
      <w:bookmarkStart w:id="24" w:name="_Toc269907369"/>
      <w:bookmarkStart w:id="25" w:name="_Toc269907446"/>
      <w:bookmarkStart w:id="26" w:name="_Toc269907672"/>
      <w:bookmarkStart w:id="27" w:name="_Toc210155499"/>
      <w:r w:rsidRPr="00330BE3">
        <w:rPr>
          <w:rFonts w:ascii="Calibri" w:eastAsia="Times New Roman" w:hAnsi="Calibri" w:cs="Calibri"/>
          <w:b/>
          <w:sz w:val="20"/>
          <w:szCs w:val="20"/>
          <w:lang w:eastAsia="fr-FR"/>
        </w:rPr>
        <w:t>Contrôle des prix de revient</w:t>
      </w:r>
      <w:bookmarkEnd w:id="22"/>
      <w:bookmarkEnd w:id="23"/>
      <w:bookmarkEnd w:id="24"/>
      <w:bookmarkEnd w:id="25"/>
      <w:bookmarkEnd w:id="26"/>
      <w:bookmarkEnd w:id="27"/>
    </w:p>
    <w:p w14:paraId="5DE0167A" w14:textId="2576D679" w:rsidR="00330BE3" w:rsidRPr="00330BE3" w:rsidRDefault="009703CE" w:rsidP="00330BE3">
      <w:pPr>
        <w:spacing w:after="0" w:line="240" w:lineRule="auto"/>
        <w:jc w:val="both"/>
        <w:rPr>
          <w:rFonts w:ascii="Calibri" w:eastAsia="Times New Roman" w:hAnsi="Calibri" w:cs="Calibri"/>
          <w:sz w:val="20"/>
          <w:szCs w:val="20"/>
          <w:lang w:eastAsia="fr-FR"/>
        </w:rPr>
      </w:pPr>
      <w:bookmarkStart w:id="28" w:name="_Toc269907370"/>
      <w:bookmarkStart w:id="29" w:name="_Toc269907447"/>
      <w:r w:rsidRPr="00330BE3">
        <w:rPr>
          <w:rFonts w:ascii="Calibri" w:eastAsia="Times New Roman" w:hAnsi="Calibri" w:cs="Calibri"/>
          <w:sz w:val="20"/>
          <w:szCs w:val="20"/>
          <w:lang w:eastAsia="fr-FR"/>
        </w:rPr>
        <w:t>À tout moment</w:t>
      </w:r>
      <w:r w:rsidR="00330BE3" w:rsidRPr="00330BE3">
        <w:rPr>
          <w:rFonts w:ascii="Calibri" w:eastAsia="Times New Roman" w:hAnsi="Calibri" w:cs="Calibri"/>
          <w:sz w:val="20"/>
          <w:szCs w:val="20"/>
          <w:lang w:eastAsia="fr-FR"/>
        </w:rPr>
        <w:t>, le Maître d'œuvre pourra demander à l'entrepreneur ses sous-détails de prix.</w:t>
      </w:r>
      <w:bookmarkEnd w:id="28"/>
      <w:bookmarkEnd w:id="29"/>
    </w:p>
    <w:p w14:paraId="78CB4193"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89F9CE4" w14:textId="77777777" w:rsidR="00330BE3" w:rsidRPr="00330BE3" w:rsidRDefault="00330BE3" w:rsidP="00CB513B">
      <w:pPr>
        <w:numPr>
          <w:ilvl w:val="1"/>
          <w:numId w:val="51"/>
        </w:numPr>
        <w:spacing w:after="0" w:line="240" w:lineRule="auto"/>
        <w:contextualSpacing/>
        <w:jc w:val="both"/>
        <w:outlineLvl w:val="1"/>
        <w:rPr>
          <w:rFonts w:ascii="Calibri" w:eastAsia="Times New Roman" w:hAnsi="Calibri" w:cs="Calibri"/>
          <w:b/>
          <w:sz w:val="20"/>
          <w:szCs w:val="20"/>
          <w:lang w:eastAsia="fr-FR"/>
        </w:rPr>
      </w:pPr>
      <w:bookmarkStart w:id="30" w:name="_Toc269882447"/>
      <w:bookmarkStart w:id="31" w:name="_Toc269888722"/>
      <w:bookmarkStart w:id="32" w:name="_Toc269907373"/>
      <w:bookmarkStart w:id="33" w:name="_Toc269907450"/>
      <w:bookmarkStart w:id="34" w:name="_Toc269907674"/>
      <w:bookmarkStart w:id="35" w:name="_Toc210155500"/>
      <w:r w:rsidRPr="00330BE3">
        <w:rPr>
          <w:rFonts w:ascii="Calibri" w:eastAsia="Times New Roman" w:hAnsi="Calibri" w:cs="Calibri"/>
          <w:b/>
          <w:sz w:val="20"/>
          <w:szCs w:val="20"/>
          <w:lang w:eastAsia="fr-FR"/>
        </w:rPr>
        <w:t>Dispositions particulières</w:t>
      </w:r>
      <w:bookmarkEnd w:id="30"/>
      <w:bookmarkEnd w:id="31"/>
      <w:bookmarkEnd w:id="32"/>
      <w:bookmarkEnd w:id="33"/>
      <w:bookmarkEnd w:id="34"/>
      <w:bookmarkEnd w:id="35"/>
    </w:p>
    <w:p w14:paraId="0E528D4E" w14:textId="063DFC29"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Un constat contradictoire d’état des lieux des ouvrages de Voirie et Réseaux Divers existants en limite du </w:t>
      </w:r>
      <w:r w:rsidR="004D4009">
        <w:rPr>
          <w:rFonts w:ascii="Calibri" w:eastAsia="Times New Roman" w:hAnsi="Calibri" w:cs="Calibri"/>
          <w:sz w:val="20"/>
          <w:szCs w:val="20"/>
          <w:lang w:eastAsia="fr-FR"/>
        </w:rPr>
        <w:t xml:space="preserve">voisinage </w:t>
      </w:r>
      <w:r w:rsidRPr="00330BE3">
        <w:rPr>
          <w:rFonts w:ascii="Calibri" w:eastAsia="Times New Roman" w:hAnsi="Calibri" w:cs="Calibri"/>
          <w:sz w:val="20"/>
          <w:szCs w:val="20"/>
          <w:lang w:eastAsia="fr-FR"/>
        </w:rPr>
        <w:t xml:space="preserve">sera établi avant l’ouverture de chantier pour éviter toute contestation ultérieure. Ce constat sera établi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10039ED7" w14:textId="77777777" w:rsidR="00330BE3" w:rsidRPr="00330BE3" w:rsidRDefault="00330BE3" w:rsidP="00330BE3">
      <w:pPr>
        <w:spacing w:after="0" w:line="240" w:lineRule="auto"/>
        <w:jc w:val="both"/>
        <w:rPr>
          <w:rFonts w:ascii="Calibri" w:eastAsia="Times New Roman" w:hAnsi="Calibri" w:cs="Calibri"/>
          <w:b/>
          <w:sz w:val="20"/>
          <w:szCs w:val="20"/>
          <w:u w:val="single"/>
          <w:lang w:eastAsia="fr-FR"/>
        </w:rPr>
      </w:pPr>
      <w:bookmarkStart w:id="36" w:name="_Toc269882448"/>
      <w:bookmarkStart w:id="37" w:name="_Toc269888723"/>
      <w:bookmarkStart w:id="38" w:name="_Toc269907374"/>
      <w:bookmarkStart w:id="39" w:name="_Toc269907451"/>
      <w:bookmarkStart w:id="40" w:name="_Toc269907675"/>
    </w:p>
    <w:p w14:paraId="75F145BD" w14:textId="77777777" w:rsidR="00330BE3" w:rsidRPr="00330BE3" w:rsidRDefault="00330BE3" w:rsidP="00CB513B">
      <w:pPr>
        <w:numPr>
          <w:ilvl w:val="1"/>
          <w:numId w:val="51"/>
        </w:numPr>
        <w:spacing w:after="0" w:line="240" w:lineRule="auto"/>
        <w:ind w:left="357" w:hanging="357"/>
        <w:contextualSpacing/>
        <w:jc w:val="both"/>
        <w:outlineLvl w:val="1"/>
        <w:rPr>
          <w:rFonts w:ascii="Calibri" w:eastAsia="Times New Roman" w:hAnsi="Calibri" w:cs="Calibri"/>
          <w:b/>
          <w:sz w:val="20"/>
          <w:szCs w:val="20"/>
          <w:lang w:eastAsia="fr-FR"/>
        </w:rPr>
      </w:pPr>
      <w:bookmarkStart w:id="41" w:name="_Toc269882449"/>
      <w:bookmarkStart w:id="42" w:name="_Toc269888724"/>
      <w:bookmarkStart w:id="43" w:name="_Toc269907375"/>
      <w:bookmarkStart w:id="44" w:name="_Toc269907452"/>
      <w:bookmarkStart w:id="45" w:name="_Toc269907676"/>
      <w:bookmarkStart w:id="46" w:name="_Toc210155501"/>
      <w:bookmarkEnd w:id="36"/>
      <w:bookmarkEnd w:id="37"/>
      <w:bookmarkEnd w:id="38"/>
      <w:bookmarkEnd w:id="39"/>
      <w:bookmarkEnd w:id="40"/>
      <w:r w:rsidRPr="00330BE3">
        <w:rPr>
          <w:rFonts w:ascii="Calibri" w:eastAsia="Times New Roman" w:hAnsi="Calibri" w:cs="Calibri"/>
          <w:b/>
          <w:sz w:val="20"/>
          <w:szCs w:val="20"/>
          <w:lang w:eastAsia="fr-FR"/>
        </w:rPr>
        <w:t>Maître d'œuvre</w:t>
      </w:r>
      <w:bookmarkEnd w:id="41"/>
      <w:bookmarkEnd w:id="42"/>
      <w:bookmarkEnd w:id="43"/>
      <w:bookmarkEnd w:id="44"/>
      <w:bookmarkEnd w:id="45"/>
      <w:bookmarkEnd w:id="46"/>
    </w:p>
    <w:p w14:paraId="440D673C"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Maîtrise d’œuvre est spécifiée à l’acte d’engagement.</w:t>
      </w:r>
    </w:p>
    <w:p w14:paraId="513E4123"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mission confiée au Maître d’œuvre durant ce chantier, de type M1 avec PEO partiels, est composée comme suit :</w:t>
      </w:r>
    </w:p>
    <w:p w14:paraId="5C55BB79"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005F00A" w14:textId="4B33C9EE" w:rsidR="00330BE3" w:rsidRPr="009703CE" w:rsidRDefault="00330BE3" w:rsidP="00CB513B">
      <w:pPr>
        <w:numPr>
          <w:ilvl w:val="0"/>
          <w:numId w:val="8"/>
        </w:numPr>
        <w:spacing w:after="0" w:line="240" w:lineRule="auto"/>
        <w:ind w:left="0" w:firstLine="0"/>
        <w:jc w:val="both"/>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Etude de synthèse</w:t>
      </w:r>
    </w:p>
    <w:p w14:paraId="5ED69CBA" w14:textId="77777777" w:rsidR="00330BE3" w:rsidRPr="009703CE" w:rsidRDefault="00330BE3" w:rsidP="00CB513B">
      <w:pPr>
        <w:numPr>
          <w:ilvl w:val="0"/>
          <w:numId w:val="8"/>
        </w:numPr>
        <w:spacing w:after="0" w:line="240" w:lineRule="auto"/>
        <w:ind w:left="0" w:firstLine="0"/>
        <w:jc w:val="both"/>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VISA des documents d’exécution</w:t>
      </w:r>
    </w:p>
    <w:p w14:paraId="6A477764" w14:textId="77777777" w:rsidR="00330BE3" w:rsidRPr="009703CE" w:rsidRDefault="00330BE3" w:rsidP="00CB513B">
      <w:pPr>
        <w:numPr>
          <w:ilvl w:val="0"/>
          <w:numId w:val="8"/>
        </w:numPr>
        <w:spacing w:after="0" w:line="240" w:lineRule="auto"/>
        <w:ind w:left="0" w:firstLine="0"/>
        <w:jc w:val="both"/>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Direction et règlement des travaux</w:t>
      </w:r>
    </w:p>
    <w:p w14:paraId="52BC1FC7" w14:textId="77777777" w:rsidR="00330BE3" w:rsidRPr="009703CE" w:rsidRDefault="00330BE3" w:rsidP="00CB513B">
      <w:pPr>
        <w:numPr>
          <w:ilvl w:val="0"/>
          <w:numId w:val="8"/>
        </w:numPr>
        <w:spacing w:after="0" w:line="240" w:lineRule="auto"/>
        <w:ind w:left="0" w:firstLine="0"/>
        <w:jc w:val="both"/>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Assistance aux opérations de réception</w:t>
      </w:r>
    </w:p>
    <w:p w14:paraId="161BF714" w14:textId="77777777" w:rsidR="00330BE3" w:rsidRPr="009703CE" w:rsidRDefault="00330BE3" w:rsidP="00CB513B">
      <w:pPr>
        <w:numPr>
          <w:ilvl w:val="0"/>
          <w:numId w:val="8"/>
        </w:numPr>
        <w:spacing w:after="0" w:line="240" w:lineRule="auto"/>
        <w:ind w:left="0" w:firstLine="0"/>
        <w:jc w:val="both"/>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Suivi du parfait achèvement</w:t>
      </w:r>
    </w:p>
    <w:p w14:paraId="49E26F51"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sz w:val="20"/>
          <w:szCs w:val="20"/>
          <w:lang w:eastAsia="fr-FR"/>
        </w:rPr>
      </w:pPr>
    </w:p>
    <w:p w14:paraId="0ED540FC" w14:textId="33970041" w:rsidR="00330BE3" w:rsidRPr="00330BE3" w:rsidRDefault="009703CE" w:rsidP="00330BE3">
      <w:pPr>
        <w:spacing w:after="0" w:line="240" w:lineRule="auto"/>
        <w:ind w:left="340" w:hanging="340"/>
        <w:contextualSpacing/>
        <w:jc w:val="both"/>
        <w:outlineLvl w:val="1"/>
        <w:rPr>
          <w:rFonts w:ascii="Calibri" w:eastAsia="Times New Roman" w:hAnsi="Calibri" w:cs="Calibri"/>
          <w:b/>
          <w:sz w:val="20"/>
          <w:szCs w:val="20"/>
          <w:lang w:eastAsia="fr-FR"/>
        </w:rPr>
      </w:pPr>
      <w:bookmarkStart w:id="47" w:name="_Toc269882450"/>
      <w:bookmarkStart w:id="48" w:name="_Toc269888725"/>
      <w:bookmarkStart w:id="49" w:name="_Toc269907376"/>
      <w:bookmarkStart w:id="50" w:name="_Toc269907453"/>
      <w:bookmarkStart w:id="51" w:name="_Toc269907677"/>
      <w:bookmarkStart w:id="52" w:name="_Toc210155502"/>
      <w:r w:rsidRPr="00330BE3">
        <w:rPr>
          <w:rFonts w:ascii="Calibri" w:eastAsia="Times New Roman" w:hAnsi="Calibri" w:cs="Calibri"/>
          <w:b/>
          <w:sz w:val="20"/>
          <w:szCs w:val="20"/>
          <w:lang w:eastAsia="fr-FR"/>
        </w:rPr>
        <w:t>1.7 Contrôles</w:t>
      </w:r>
      <w:r w:rsidR="00330BE3" w:rsidRPr="00330BE3">
        <w:rPr>
          <w:rFonts w:ascii="Calibri" w:eastAsia="Times New Roman" w:hAnsi="Calibri" w:cs="Calibri"/>
          <w:b/>
          <w:sz w:val="20"/>
          <w:szCs w:val="20"/>
          <w:lang w:eastAsia="fr-FR"/>
        </w:rPr>
        <w:t xml:space="preserve"> Techniques et géotechniques</w:t>
      </w:r>
      <w:bookmarkEnd w:id="47"/>
      <w:bookmarkEnd w:id="48"/>
      <w:bookmarkEnd w:id="49"/>
      <w:bookmarkEnd w:id="50"/>
      <w:bookmarkEnd w:id="51"/>
      <w:bookmarkEnd w:id="52"/>
    </w:p>
    <w:p w14:paraId="262AACC2" w14:textId="77777777" w:rsidR="00330BE3" w:rsidRPr="00330BE3" w:rsidRDefault="00330BE3" w:rsidP="00330BE3">
      <w:pPr>
        <w:spacing w:after="0" w:line="240" w:lineRule="auto"/>
        <w:jc w:val="both"/>
        <w:outlineLvl w:val="1"/>
        <w:rPr>
          <w:rFonts w:ascii="Calibri" w:eastAsia="Times New Roman" w:hAnsi="Calibri" w:cs="Calibri"/>
          <w:b/>
          <w:sz w:val="20"/>
          <w:szCs w:val="20"/>
          <w:lang w:eastAsia="fr-FR"/>
        </w:rPr>
      </w:pPr>
    </w:p>
    <w:p w14:paraId="4E326492" w14:textId="77777777" w:rsidR="00330BE3" w:rsidRPr="00330BE3" w:rsidRDefault="00330BE3" w:rsidP="00CB513B">
      <w:pPr>
        <w:numPr>
          <w:ilvl w:val="2"/>
          <w:numId w:val="9"/>
        </w:numPr>
        <w:tabs>
          <w:tab w:val="left" w:pos="851"/>
          <w:tab w:val="left" w:pos="1701"/>
        </w:tabs>
        <w:spacing w:after="0" w:line="240" w:lineRule="auto"/>
        <w:ind w:left="0" w:firstLine="0"/>
        <w:jc w:val="both"/>
        <w:outlineLvl w:val="2"/>
        <w:rPr>
          <w:rFonts w:ascii="Calibri" w:eastAsia="Times New Roman" w:hAnsi="Calibri" w:cs="Calibri"/>
          <w:b/>
          <w:color w:val="C45911"/>
          <w:sz w:val="20"/>
          <w:szCs w:val="20"/>
          <w:lang w:eastAsia="fr-FR"/>
        </w:rPr>
      </w:pPr>
      <w:bookmarkStart w:id="53" w:name="_Toc269837558"/>
      <w:bookmarkStart w:id="54" w:name="_Toc269882107"/>
      <w:bookmarkStart w:id="55" w:name="_Toc269907377"/>
      <w:bookmarkStart w:id="56" w:name="_Toc269907454"/>
      <w:bookmarkStart w:id="57" w:name="_Toc269907678"/>
      <w:bookmarkStart w:id="58" w:name="_Toc210155503"/>
      <w:r w:rsidRPr="00330BE3">
        <w:rPr>
          <w:rFonts w:ascii="Calibri" w:eastAsia="Times New Roman" w:hAnsi="Calibri" w:cs="Calibri"/>
          <w:b/>
          <w:color w:val="C45911"/>
          <w:sz w:val="20"/>
          <w:szCs w:val="20"/>
          <w:lang w:eastAsia="fr-FR"/>
        </w:rPr>
        <w:t>Contrôle Technique</w:t>
      </w:r>
      <w:bookmarkEnd w:id="53"/>
      <w:bookmarkEnd w:id="54"/>
      <w:bookmarkEnd w:id="55"/>
      <w:bookmarkEnd w:id="56"/>
      <w:bookmarkEnd w:id="57"/>
      <w:bookmarkEnd w:id="58"/>
    </w:p>
    <w:p w14:paraId="521A92F0" w14:textId="72551C3A" w:rsidR="00330BE3" w:rsidRPr="00330BE3" w:rsidRDefault="0057355F" w:rsidP="00330BE3">
      <w:pPr>
        <w:spacing w:after="0" w:line="240" w:lineRule="auto"/>
        <w:jc w:val="both"/>
        <w:rPr>
          <w:rFonts w:ascii="Calibri" w:eastAsia="Times New Roman" w:hAnsi="Calibri" w:cs="Calibri"/>
          <w:color w:val="2E74B5"/>
          <w:sz w:val="20"/>
          <w:szCs w:val="20"/>
          <w:lang w:eastAsia="fr-FR"/>
        </w:rPr>
      </w:pPr>
      <w:r>
        <w:rPr>
          <w:rFonts w:ascii="Calibri" w:eastAsia="Times New Roman" w:hAnsi="Calibri" w:cs="Calibri"/>
          <w:sz w:val="20"/>
          <w:szCs w:val="20"/>
          <w:lang w:eastAsia="fr-FR"/>
        </w:rPr>
        <w:t xml:space="preserve">Bureau de Contrôle : </w:t>
      </w:r>
      <w:r w:rsidRPr="004437B6">
        <w:rPr>
          <w:rFonts w:ascii="Calibri" w:eastAsia="Times New Roman" w:hAnsi="Calibri" w:cs="Calibri"/>
          <w:color w:val="000000" w:themeColor="text1"/>
          <w:sz w:val="20"/>
          <w:szCs w:val="20"/>
          <w:lang w:eastAsia="fr-FR"/>
        </w:rPr>
        <w:t>APAVE Nouvelle Calédonie</w:t>
      </w:r>
    </w:p>
    <w:p w14:paraId="6083E31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EACDF3F" w14:textId="73531E84" w:rsidR="00330BE3" w:rsidRDefault="00330BE3" w:rsidP="00CB513B">
      <w:pPr>
        <w:numPr>
          <w:ilvl w:val="2"/>
          <w:numId w:val="9"/>
        </w:numPr>
        <w:tabs>
          <w:tab w:val="left" w:pos="851"/>
          <w:tab w:val="left" w:pos="1701"/>
        </w:tabs>
        <w:spacing w:after="0" w:line="240" w:lineRule="auto"/>
        <w:ind w:left="0" w:firstLine="0"/>
        <w:jc w:val="both"/>
        <w:outlineLvl w:val="2"/>
        <w:rPr>
          <w:rFonts w:ascii="Calibri" w:eastAsia="Times New Roman" w:hAnsi="Calibri" w:cs="Calibri"/>
          <w:b/>
          <w:color w:val="C45911"/>
          <w:sz w:val="20"/>
          <w:szCs w:val="20"/>
          <w:lang w:eastAsia="fr-FR"/>
        </w:rPr>
      </w:pPr>
      <w:bookmarkStart w:id="59" w:name="_Toc269837559"/>
      <w:bookmarkStart w:id="60" w:name="_Toc269882108"/>
      <w:bookmarkStart w:id="61" w:name="_Toc269907378"/>
      <w:bookmarkStart w:id="62" w:name="_Toc269907455"/>
      <w:bookmarkStart w:id="63" w:name="_Toc269907679"/>
      <w:bookmarkStart w:id="64" w:name="_Toc210155504"/>
      <w:r w:rsidRPr="00330BE3">
        <w:rPr>
          <w:rFonts w:ascii="Calibri" w:eastAsia="Times New Roman" w:hAnsi="Calibri" w:cs="Calibri"/>
          <w:b/>
          <w:color w:val="C45911"/>
          <w:sz w:val="20"/>
          <w:szCs w:val="20"/>
          <w:lang w:eastAsia="fr-FR"/>
        </w:rPr>
        <w:t>Contrôle géotechnique</w:t>
      </w:r>
      <w:bookmarkEnd w:id="59"/>
      <w:bookmarkEnd w:id="60"/>
      <w:bookmarkEnd w:id="61"/>
      <w:bookmarkEnd w:id="62"/>
      <w:bookmarkEnd w:id="63"/>
      <w:bookmarkEnd w:id="64"/>
    </w:p>
    <w:p w14:paraId="08FD5C91" w14:textId="04F18FB4" w:rsidR="00330BE3" w:rsidRPr="006B60CC" w:rsidRDefault="0057355F" w:rsidP="00330BE3">
      <w:pPr>
        <w:spacing w:after="0" w:line="240" w:lineRule="auto"/>
        <w:jc w:val="both"/>
        <w:rPr>
          <w:rFonts w:ascii="Calibri" w:eastAsia="Times New Roman" w:hAnsi="Calibri" w:cs="Calibri"/>
          <w:color w:val="5B9BD5"/>
          <w:sz w:val="20"/>
          <w:szCs w:val="20"/>
          <w:lang w:eastAsia="fr-FR"/>
        </w:rPr>
      </w:pPr>
      <w:r>
        <w:rPr>
          <w:rFonts w:ascii="Calibri" w:eastAsia="Times New Roman" w:hAnsi="Calibri" w:cs="Calibri"/>
          <w:color w:val="5B9BD5"/>
          <w:sz w:val="20"/>
          <w:szCs w:val="20"/>
          <w:lang w:eastAsia="fr-FR"/>
        </w:rPr>
        <w:t>Sans Objet</w:t>
      </w:r>
    </w:p>
    <w:p w14:paraId="7AD4D0A2"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b/>
          <w:sz w:val="20"/>
          <w:szCs w:val="20"/>
          <w:lang w:eastAsia="fr-FR"/>
        </w:rPr>
      </w:pPr>
    </w:p>
    <w:p w14:paraId="5154CC43" w14:textId="77777777" w:rsidR="00330BE3" w:rsidRPr="00330BE3" w:rsidRDefault="00330BE3" w:rsidP="00CB513B">
      <w:pPr>
        <w:numPr>
          <w:ilvl w:val="1"/>
          <w:numId w:val="9"/>
        </w:numPr>
        <w:spacing w:after="0" w:line="240" w:lineRule="auto"/>
        <w:ind w:left="426" w:hanging="425"/>
        <w:contextualSpacing/>
        <w:jc w:val="both"/>
        <w:outlineLvl w:val="1"/>
        <w:rPr>
          <w:rFonts w:ascii="Calibri" w:eastAsia="Times New Roman" w:hAnsi="Calibri" w:cs="Calibri"/>
          <w:b/>
          <w:sz w:val="20"/>
          <w:szCs w:val="20"/>
          <w:lang w:eastAsia="fr-FR"/>
        </w:rPr>
      </w:pPr>
      <w:bookmarkStart w:id="65" w:name="_Toc269882451"/>
      <w:bookmarkStart w:id="66" w:name="_Toc269888726"/>
      <w:bookmarkStart w:id="67" w:name="_Toc269907379"/>
      <w:bookmarkStart w:id="68" w:name="_Toc269907456"/>
      <w:bookmarkStart w:id="69" w:name="_Toc269907680"/>
      <w:bookmarkStart w:id="70" w:name="_Toc210155505"/>
      <w:r w:rsidRPr="00330BE3">
        <w:rPr>
          <w:rFonts w:ascii="Calibri" w:eastAsia="Times New Roman" w:hAnsi="Calibri" w:cs="Calibri"/>
          <w:b/>
          <w:sz w:val="20"/>
          <w:szCs w:val="20"/>
          <w:lang w:eastAsia="fr-FR"/>
        </w:rPr>
        <w:t>Missions de Pilotage</w:t>
      </w:r>
      <w:bookmarkEnd w:id="65"/>
      <w:bookmarkEnd w:id="66"/>
      <w:bookmarkEnd w:id="67"/>
      <w:bookmarkEnd w:id="68"/>
      <w:bookmarkEnd w:id="69"/>
      <w:r w:rsidRPr="00330BE3" w:rsidDel="006A382E">
        <w:rPr>
          <w:rFonts w:ascii="Calibri" w:eastAsia="Times New Roman" w:hAnsi="Calibri" w:cs="Calibri"/>
          <w:b/>
          <w:sz w:val="20"/>
          <w:szCs w:val="20"/>
          <w:lang w:eastAsia="fr-FR"/>
        </w:rPr>
        <w:t xml:space="preserve"> </w:t>
      </w:r>
      <w:r w:rsidRPr="00330BE3">
        <w:rPr>
          <w:rFonts w:ascii="Calibri" w:eastAsia="Times New Roman" w:hAnsi="Calibri" w:cs="Calibri"/>
          <w:b/>
          <w:sz w:val="20"/>
          <w:szCs w:val="20"/>
          <w:lang w:eastAsia="fr-FR"/>
        </w:rPr>
        <w:t>et de Coordination de la Santé et la Sécurité</w:t>
      </w:r>
      <w:bookmarkEnd w:id="70"/>
    </w:p>
    <w:p w14:paraId="3D2D1875"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6100C7C"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71" w:name="_Toc210155506"/>
      <w:r w:rsidRPr="00330BE3">
        <w:rPr>
          <w:rFonts w:ascii="Calibri" w:eastAsia="Times New Roman" w:hAnsi="Calibri" w:cs="Calibri"/>
          <w:b/>
          <w:color w:val="C45911"/>
          <w:sz w:val="20"/>
          <w:szCs w:val="20"/>
          <w:lang w:eastAsia="fr-FR"/>
        </w:rPr>
        <w:t>1.8.1 Mission d’OPC</w:t>
      </w:r>
      <w:bookmarkEnd w:id="71"/>
    </w:p>
    <w:p w14:paraId="53EA08A2" w14:textId="4A83D321" w:rsidR="006B60CC" w:rsidRDefault="0067425E" w:rsidP="006B60CC">
      <w:pPr>
        <w:spacing w:after="0" w:line="240" w:lineRule="auto"/>
        <w:jc w:val="both"/>
        <w:rPr>
          <w:rFonts w:ascii="Calibri" w:eastAsia="Times New Roman" w:hAnsi="Calibri" w:cs="Calibri"/>
          <w:sz w:val="20"/>
          <w:szCs w:val="20"/>
          <w:lang w:eastAsia="fr-FR"/>
        </w:rPr>
      </w:pPr>
      <w:r>
        <w:rPr>
          <w:rFonts w:ascii="Calibri" w:eastAsia="Times New Roman" w:hAnsi="Calibri" w:cs="Calibri"/>
          <w:color w:val="5B9BD5"/>
          <w:sz w:val="20"/>
          <w:szCs w:val="20"/>
          <w:lang w:eastAsia="fr-FR"/>
        </w:rPr>
        <w:t>S</w:t>
      </w:r>
      <w:r w:rsidR="006B60CC" w:rsidRPr="00DB357D">
        <w:rPr>
          <w:rFonts w:ascii="Calibri" w:eastAsia="Times New Roman" w:hAnsi="Calibri" w:cs="Calibri"/>
          <w:color w:val="5B9BD5"/>
          <w:sz w:val="20"/>
          <w:szCs w:val="20"/>
          <w:lang w:eastAsia="fr-FR"/>
        </w:rPr>
        <w:t>ans Objet</w:t>
      </w:r>
    </w:p>
    <w:p w14:paraId="3B869EEF" w14:textId="77777777" w:rsidR="00330BE3" w:rsidRPr="00330BE3" w:rsidRDefault="00330BE3" w:rsidP="00330BE3">
      <w:pPr>
        <w:spacing w:after="0" w:line="240" w:lineRule="auto"/>
        <w:jc w:val="both"/>
        <w:rPr>
          <w:rFonts w:ascii="Calibri" w:eastAsia="Times New Roman" w:hAnsi="Calibri" w:cs="Calibri"/>
          <w:sz w:val="20"/>
          <w:szCs w:val="20"/>
          <w:highlight w:val="cyan"/>
          <w:lang w:eastAsia="fr-FR"/>
        </w:rPr>
      </w:pPr>
    </w:p>
    <w:p w14:paraId="368BFE15" w14:textId="77777777" w:rsidR="00330BE3" w:rsidRPr="00AC7AD1" w:rsidRDefault="00330BE3" w:rsidP="00CB513B">
      <w:pPr>
        <w:numPr>
          <w:ilvl w:val="2"/>
          <w:numId w:val="52"/>
        </w:numPr>
        <w:tabs>
          <w:tab w:val="left" w:pos="851"/>
          <w:tab w:val="left" w:pos="1701"/>
        </w:tabs>
        <w:spacing w:after="0" w:line="240" w:lineRule="auto"/>
        <w:ind w:left="567" w:hanging="578"/>
        <w:contextualSpacing/>
        <w:jc w:val="both"/>
        <w:outlineLvl w:val="2"/>
        <w:rPr>
          <w:rFonts w:ascii="Calibri" w:eastAsia="Times New Roman" w:hAnsi="Calibri" w:cs="Calibri"/>
          <w:b/>
          <w:color w:val="C45911"/>
          <w:sz w:val="20"/>
          <w:szCs w:val="20"/>
          <w:lang w:eastAsia="fr-FR"/>
        </w:rPr>
      </w:pPr>
      <w:bookmarkStart w:id="72" w:name="_Toc210155507"/>
      <w:r w:rsidRPr="00AC7AD1">
        <w:rPr>
          <w:rFonts w:ascii="Calibri" w:eastAsia="Times New Roman" w:hAnsi="Calibri" w:cs="Calibri"/>
          <w:b/>
          <w:color w:val="C45911"/>
          <w:sz w:val="20"/>
          <w:szCs w:val="20"/>
          <w:lang w:eastAsia="fr-FR"/>
        </w:rPr>
        <w:t>Mission de CSS</w:t>
      </w:r>
      <w:bookmarkEnd w:id="72"/>
    </w:p>
    <w:p w14:paraId="339F3B81" w14:textId="5A6E6D28" w:rsidR="00330BE3" w:rsidRPr="0057355F" w:rsidRDefault="00AC7AD1" w:rsidP="00330BE3">
      <w:pPr>
        <w:spacing w:after="0" w:line="240" w:lineRule="auto"/>
        <w:jc w:val="both"/>
        <w:rPr>
          <w:rFonts w:ascii="Calibri" w:eastAsia="Times New Roman" w:hAnsi="Calibri" w:cs="Calibri"/>
          <w:color w:val="5B9BD5"/>
          <w:sz w:val="20"/>
          <w:szCs w:val="20"/>
          <w:lang w:eastAsia="fr-FR"/>
        </w:rPr>
      </w:pPr>
      <w:r w:rsidRPr="0057355F">
        <w:rPr>
          <w:rFonts w:ascii="Calibri" w:eastAsia="Times New Roman" w:hAnsi="Calibri" w:cs="Calibri"/>
          <w:color w:val="5B9BD5"/>
          <w:sz w:val="20"/>
          <w:szCs w:val="20"/>
          <w:lang w:eastAsia="fr-FR"/>
        </w:rPr>
        <w:t>Sans objet</w:t>
      </w:r>
    </w:p>
    <w:p w14:paraId="7EBA8F76" w14:textId="77777777" w:rsidR="00330BE3" w:rsidRPr="00330BE3" w:rsidRDefault="00330BE3" w:rsidP="00330BE3">
      <w:pPr>
        <w:spacing w:after="0" w:line="240" w:lineRule="auto"/>
        <w:jc w:val="both"/>
        <w:rPr>
          <w:rFonts w:ascii="Calibri" w:eastAsia="Times New Roman" w:hAnsi="Calibri" w:cs="Calibri"/>
          <w:sz w:val="20"/>
          <w:szCs w:val="20"/>
          <w:highlight w:val="cyan"/>
          <w:lang w:eastAsia="fr-FR"/>
        </w:rPr>
      </w:pPr>
    </w:p>
    <w:p w14:paraId="561EACA2" w14:textId="37531331" w:rsidR="00330BE3" w:rsidRPr="00330BE3" w:rsidRDefault="00330BE3" w:rsidP="00CB513B">
      <w:pPr>
        <w:numPr>
          <w:ilvl w:val="1"/>
          <w:numId w:val="52"/>
        </w:numPr>
        <w:spacing w:after="0" w:line="240" w:lineRule="auto"/>
        <w:contextualSpacing/>
        <w:jc w:val="both"/>
        <w:outlineLvl w:val="1"/>
        <w:rPr>
          <w:rFonts w:ascii="Calibri" w:eastAsia="Times New Roman" w:hAnsi="Calibri" w:cs="Calibri"/>
          <w:b/>
          <w:sz w:val="20"/>
          <w:szCs w:val="20"/>
          <w:lang w:eastAsia="fr-FR"/>
        </w:rPr>
      </w:pPr>
      <w:bookmarkStart w:id="73" w:name="_Toc210155508"/>
      <w:r w:rsidRPr="00330BE3">
        <w:rPr>
          <w:rFonts w:ascii="Calibri" w:eastAsia="Times New Roman" w:hAnsi="Calibri" w:cs="Calibri"/>
          <w:b/>
          <w:sz w:val="20"/>
          <w:szCs w:val="20"/>
          <w:lang w:eastAsia="fr-FR"/>
        </w:rPr>
        <w:lastRenderedPageBreak/>
        <w:t xml:space="preserve">Mission du mandataire en cas de groupement conjoint </w:t>
      </w:r>
      <w:r w:rsidR="00A452FD">
        <w:rPr>
          <w:rFonts w:ascii="Calibri" w:eastAsia="Times New Roman" w:hAnsi="Calibri" w:cs="Calibri"/>
          <w:b/>
          <w:sz w:val="20"/>
          <w:szCs w:val="20"/>
          <w:lang w:eastAsia="fr-FR"/>
        </w:rPr>
        <w:t>avec mandataire</w:t>
      </w:r>
      <w:r w:rsidRPr="00330BE3">
        <w:rPr>
          <w:rFonts w:ascii="Calibri" w:eastAsia="Times New Roman" w:hAnsi="Calibri" w:cs="Calibri"/>
          <w:b/>
          <w:sz w:val="20"/>
          <w:szCs w:val="20"/>
          <w:lang w:eastAsia="fr-FR"/>
        </w:rPr>
        <w:t xml:space="preserve"> solidaire</w:t>
      </w:r>
      <w:bookmarkEnd w:id="73"/>
    </w:p>
    <w:p w14:paraId="71D1ABF9"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mission du mandataire comprend notamment les obligations décrites ci-après.</w:t>
      </w:r>
    </w:p>
    <w:p w14:paraId="13BF6998" w14:textId="77777777" w:rsidR="00330BE3" w:rsidRPr="00330BE3" w:rsidRDefault="00330BE3" w:rsidP="00330BE3">
      <w:pPr>
        <w:spacing w:after="0" w:line="240" w:lineRule="auto"/>
        <w:rPr>
          <w:rFonts w:ascii="Calibri" w:eastAsia="Times New Roman" w:hAnsi="Calibri" w:cs="Calibri"/>
          <w:sz w:val="20"/>
          <w:szCs w:val="20"/>
          <w:lang w:eastAsia="fr-FR"/>
        </w:rPr>
      </w:pPr>
    </w:p>
    <w:p w14:paraId="3142A2B1" w14:textId="77777777" w:rsidR="00330BE3" w:rsidRPr="00330BE3" w:rsidRDefault="00330BE3" w:rsidP="00330BE3">
      <w:pPr>
        <w:tabs>
          <w:tab w:val="num" w:pos="360"/>
        </w:tabs>
        <w:spacing w:after="0" w:line="240" w:lineRule="auto"/>
        <w:jc w:val="both"/>
        <w:outlineLvl w:val="2"/>
        <w:rPr>
          <w:rFonts w:ascii="Calibri" w:eastAsia="Times New Roman" w:hAnsi="Calibri" w:cs="Calibri"/>
          <w:b/>
          <w:bCs/>
          <w:color w:val="C45911"/>
          <w:sz w:val="20"/>
          <w:szCs w:val="20"/>
          <w:lang w:eastAsia="fr-FR"/>
        </w:rPr>
      </w:pPr>
      <w:bookmarkStart w:id="74" w:name="_Toc210155509"/>
      <w:r w:rsidRPr="00330BE3">
        <w:rPr>
          <w:rFonts w:ascii="Calibri" w:eastAsia="Times New Roman" w:hAnsi="Calibri" w:cs="Calibri"/>
          <w:b/>
          <w:bCs/>
          <w:color w:val="C45911"/>
          <w:sz w:val="20"/>
          <w:szCs w:val="20"/>
          <w:lang w:eastAsia="fr-FR"/>
        </w:rPr>
        <w:t xml:space="preserve">1.9.1 </w:t>
      </w:r>
      <w:r w:rsidRPr="00330BE3">
        <w:rPr>
          <w:rFonts w:ascii="Calibri" w:eastAsia="Times New Roman" w:hAnsi="Calibri" w:cs="Calibri"/>
          <w:b/>
          <w:bCs/>
          <w:color w:val="C45911"/>
          <w:sz w:val="20"/>
          <w:szCs w:val="20"/>
          <w:lang w:eastAsia="fr-FR"/>
        </w:rPr>
        <w:tab/>
        <w:t>Les obligations de représentation des Entrepreneurs cotraitants</w:t>
      </w:r>
      <w:bookmarkEnd w:id="74"/>
    </w:p>
    <w:p w14:paraId="64683C29" w14:textId="23130AD0"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mandataire du groupement a les obligations suivantes de représentation des entrepreneurs cotraitants, vis-à-vis notamment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et du maître d'œuvre, pour l'exécution du marché :</w:t>
      </w:r>
    </w:p>
    <w:p w14:paraId="0DD8E543"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54DFF230" w14:textId="0EF3C5B3" w:rsidR="00330BE3" w:rsidRPr="00330BE3" w:rsidRDefault="00330BE3" w:rsidP="00CB513B">
      <w:pPr>
        <w:numPr>
          <w:ilvl w:val="0"/>
          <w:numId w:val="40"/>
        </w:numPr>
        <w:tabs>
          <w:tab w:val="clear" w:pos="360"/>
          <w:tab w:val="left"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 xml:space="preserve">Transmission avec les directives appropriées dans les délais les plus courts, au membre concerné du groupement, de toutes instructions, notes, plans, directives, ordres de service, etc... émanant du </w:t>
      </w:r>
      <w:r w:rsidR="001636DE">
        <w:rPr>
          <w:rFonts w:ascii="Calibri" w:eastAsia="Times New Roman" w:hAnsi="Calibri" w:cs="Calibri"/>
          <w:color w:val="000000"/>
          <w:sz w:val="20"/>
          <w:szCs w:val="20"/>
          <w:lang w:eastAsia="fr-FR"/>
        </w:rPr>
        <w:t>MO</w:t>
      </w:r>
      <w:r w:rsidRPr="00330BE3">
        <w:rPr>
          <w:rFonts w:ascii="Calibri" w:eastAsia="Times New Roman" w:hAnsi="Calibri" w:cs="Calibri"/>
          <w:sz w:val="20"/>
          <w:szCs w:val="20"/>
          <w:lang w:eastAsia="fr-FR"/>
        </w:rPr>
        <w:t xml:space="preserve"> </w:t>
      </w:r>
      <w:r w:rsidRPr="00330BE3">
        <w:rPr>
          <w:rFonts w:ascii="Calibri" w:eastAsia="Times New Roman" w:hAnsi="Calibri" w:cs="Calibri"/>
          <w:color w:val="000000"/>
          <w:sz w:val="20"/>
          <w:szCs w:val="20"/>
          <w:lang w:eastAsia="fr-FR"/>
        </w:rPr>
        <w:t>et/ou du maître d'œuvre.</w:t>
      </w:r>
    </w:p>
    <w:p w14:paraId="2E5AF3C8" w14:textId="77777777" w:rsidR="00330BE3" w:rsidRPr="00330BE3" w:rsidRDefault="00330BE3" w:rsidP="00CB513B">
      <w:pPr>
        <w:numPr>
          <w:ilvl w:val="0"/>
          <w:numId w:val="40"/>
        </w:numPr>
        <w:tabs>
          <w:tab w:val="clear" w:pos="360"/>
          <w:tab w:val="num" w:pos="-283"/>
          <w:tab w:val="left"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Centralisation et présentation des états navettes, mémoires des différents membres et modalités de traitement des différends.</w:t>
      </w:r>
    </w:p>
    <w:p w14:paraId="7246F90C" w14:textId="77777777" w:rsidR="00330BE3" w:rsidRPr="00330BE3" w:rsidRDefault="00330BE3" w:rsidP="00CB513B">
      <w:pPr>
        <w:numPr>
          <w:ilvl w:val="0"/>
          <w:numId w:val="40"/>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Transmission au maître d'œuvre après analyse et avis pour information, de toutes autres communications (mémoires, réserves, réclamations, etc...) émanant d'un membre.</w:t>
      </w:r>
    </w:p>
    <w:p w14:paraId="27CD46CF" w14:textId="77777777" w:rsidR="00330BE3" w:rsidRPr="00330BE3" w:rsidRDefault="00330BE3" w:rsidP="00CB513B">
      <w:pPr>
        <w:numPr>
          <w:ilvl w:val="0"/>
          <w:numId w:val="40"/>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Transmission au maître d'œuvre des plans d'exécution des ouvrages pour approbation ou visa.</w:t>
      </w:r>
    </w:p>
    <w:p w14:paraId="09223A03" w14:textId="08B1F078" w:rsidR="00330BE3" w:rsidRPr="00330BE3" w:rsidRDefault="00330BE3" w:rsidP="00CB513B">
      <w:pPr>
        <w:numPr>
          <w:ilvl w:val="0"/>
          <w:numId w:val="40"/>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 xml:space="preserve">Transmission au maître d'œuvre et/ou au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w:t>
      </w:r>
      <w:r w:rsidRPr="00330BE3">
        <w:rPr>
          <w:rFonts w:ascii="Calibri" w:eastAsia="Times New Roman" w:hAnsi="Calibri" w:cs="Calibri"/>
          <w:color w:val="000000"/>
          <w:sz w:val="20"/>
          <w:szCs w:val="20"/>
          <w:lang w:eastAsia="fr-FR"/>
        </w:rPr>
        <w:t>des demandes d'acceptation et d'agrément des conditions de paiement des sous-traitants émanant des membres.</w:t>
      </w:r>
    </w:p>
    <w:p w14:paraId="01182B28" w14:textId="77777777" w:rsidR="00330BE3" w:rsidRPr="00330BE3" w:rsidRDefault="00330BE3" w:rsidP="00CB513B">
      <w:pPr>
        <w:numPr>
          <w:ilvl w:val="0"/>
          <w:numId w:val="40"/>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Transmission en temps voulu de toutes informations nécessaires à la réception des travaux des membres et à la levée des réserves éventuelles.</w:t>
      </w:r>
    </w:p>
    <w:p w14:paraId="173C5B80" w14:textId="43FAD3E3" w:rsidR="00330BE3" w:rsidRPr="00330BE3" w:rsidRDefault="00330BE3" w:rsidP="00CB513B">
      <w:pPr>
        <w:numPr>
          <w:ilvl w:val="0"/>
          <w:numId w:val="40"/>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 xml:space="preserve">Représentation de chacun des cotraitants en cas de contestation notamment avec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w:t>
      </w:r>
      <w:r w:rsidRPr="00330BE3">
        <w:rPr>
          <w:rFonts w:ascii="Calibri" w:eastAsia="Times New Roman" w:hAnsi="Calibri" w:cs="Calibri"/>
          <w:color w:val="000000"/>
          <w:sz w:val="20"/>
          <w:szCs w:val="20"/>
          <w:lang w:eastAsia="fr-FR"/>
        </w:rPr>
        <w:t>et/ou le maître d'œuvre.</w:t>
      </w:r>
    </w:p>
    <w:p w14:paraId="018EF94C" w14:textId="77777777" w:rsidR="00330BE3" w:rsidRPr="00330BE3" w:rsidRDefault="00330BE3" w:rsidP="00CB513B">
      <w:pPr>
        <w:numPr>
          <w:ilvl w:val="0"/>
          <w:numId w:val="40"/>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Transmission au maître d'œuvre des projets de décompte, de la répartition des pénalités entre les cotraitants ; dans l'attente, les pénalités étant retenues en totalité au mandataire.</w:t>
      </w:r>
    </w:p>
    <w:p w14:paraId="64FE95A3" w14:textId="77777777" w:rsidR="00330BE3" w:rsidRPr="00330BE3" w:rsidRDefault="00330BE3" w:rsidP="00330BE3">
      <w:pPr>
        <w:spacing w:after="0" w:line="240" w:lineRule="auto"/>
        <w:jc w:val="both"/>
        <w:rPr>
          <w:rFonts w:ascii="Calibri" w:eastAsia="Times New Roman" w:hAnsi="Calibri" w:cs="Calibri"/>
          <w:color w:val="000000"/>
          <w:sz w:val="20"/>
          <w:szCs w:val="20"/>
          <w:lang w:eastAsia="fr-FR"/>
        </w:rPr>
      </w:pPr>
    </w:p>
    <w:p w14:paraId="15BF792E" w14:textId="77777777" w:rsidR="00330BE3" w:rsidRPr="00330BE3" w:rsidRDefault="00330BE3" w:rsidP="00330BE3">
      <w:pPr>
        <w:tabs>
          <w:tab w:val="num" w:pos="360"/>
        </w:tabs>
        <w:spacing w:after="0" w:line="240" w:lineRule="auto"/>
        <w:jc w:val="both"/>
        <w:outlineLvl w:val="2"/>
        <w:rPr>
          <w:rFonts w:ascii="Calibri" w:eastAsia="Times New Roman" w:hAnsi="Calibri" w:cs="Calibri"/>
          <w:b/>
          <w:bCs/>
          <w:color w:val="C45911"/>
          <w:sz w:val="20"/>
          <w:szCs w:val="20"/>
          <w:lang w:eastAsia="fr-FR"/>
        </w:rPr>
      </w:pPr>
      <w:bookmarkStart w:id="75" w:name="_Toc210155510"/>
      <w:r w:rsidRPr="00330BE3">
        <w:rPr>
          <w:rFonts w:ascii="Calibri" w:eastAsia="Times New Roman" w:hAnsi="Calibri" w:cs="Calibri"/>
          <w:b/>
          <w:bCs/>
          <w:color w:val="C45911"/>
          <w:sz w:val="20"/>
          <w:szCs w:val="20"/>
          <w:lang w:eastAsia="fr-FR"/>
        </w:rPr>
        <w:t>1.9.2</w:t>
      </w:r>
      <w:r w:rsidRPr="00330BE3">
        <w:rPr>
          <w:rFonts w:ascii="Calibri" w:eastAsia="Times New Roman" w:hAnsi="Calibri" w:cs="Calibri"/>
          <w:b/>
          <w:bCs/>
          <w:color w:val="C45911"/>
          <w:sz w:val="20"/>
          <w:szCs w:val="20"/>
          <w:lang w:eastAsia="fr-FR"/>
        </w:rPr>
        <w:tab/>
        <w:t>Les obligations de coordination</w:t>
      </w:r>
      <w:bookmarkEnd w:id="75"/>
    </w:p>
    <w:p w14:paraId="6D9890B5" w14:textId="4C84A1EA"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mandataire du groupement conjoint </w:t>
      </w:r>
      <w:r w:rsidR="00A452FD">
        <w:rPr>
          <w:rFonts w:ascii="Calibri" w:eastAsia="Times New Roman" w:hAnsi="Calibri" w:cs="Calibri"/>
          <w:b/>
          <w:sz w:val="20"/>
          <w:szCs w:val="20"/>
          <w:lang w:eastAsia="fr-FR"/>
        </w:rPr>
        <w:t>avec mandataire</w:t>
      </w:r>
      <w:r w:rsidR="00A452FD" w:rsidRPr="00330BE3">
        <w:rPr>
          <w:rFonts w:ascii="Calibri" w:eastAsia="Times New Roman" w:hAnsi="Calibri" w:cs="Calibri"/>
          <w:b/>
          <w:sz w:val="20"/>
          <w:szCs w:val="20"/>
          <w:lang w:eastAsia="fr-FR"/>
        </w:rPr>
        <w:t xml:space="preserve"> solidaire</w:t>
      </w:r>
      <w:r w:rsidR="00A452FD" w:rsidRPr="00330BE3">
        <w:rPr>
          <w:rFonts w:ascii="Calibri" w:eastAsia="Times New Roman" w:hAnsi="Calibri" w:cs="Calibri"/>
          <w:sz w:val="20"/>
          <w:szCs w:val="20"/>
          <w:lang w:eastAsia="fr-FR"/>
        </w:rPr>
        <w:t xml:space="preserve"> </w:t>
      </w:r>
      <w:r w:rsidRPr="00330BE3">
        <w:rPr>
          <w:rFonts w:ascii="Calibri" w:eastAsia="Times New Roman" w:hAnsi="Calibri" w:cs="Calibri"/>
          <w:sz w:val="20"/>
          <w:szCs w:val="20"/>
          <w:lang w:eastAsia="fr-FR"/>
        </w:rPr>
        <w:t>devra :</w:t>
      </w:r>
    </w:p>
    <w:p w14:paraId="10F45609"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8954880" w14:textId="77777777" w:rsidR="00330BE3" w:rsidRPr="00330BE3" w:rsidRDefault="00330BE3" w:rsidP="00CB513B">
      <w:pPr>
        <w:numPr>
          <w:ilvl w:val="0"/>
          <w:numId w:val="38"/>
        </w:numPr>
        <w:tabs>
          <w:tab w:val="clear" w:pos="360"/>
          <w:tab w:val="num" w:pos="-283"/>
          <w:tab w:val="left"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Assurer, sous sa responsabilité, les missions de coordination notamment techniques au sein du groupement c'est-à-dire :</w:t>
      </w:r>
    </w:p>
    <w:p w14:paraId="620B16F0" w14:textId="77777777" w:rsidR="00330BE3" w:rsidRPr="00330BE3" w:rsidRDefault="00330BE3" w:rsidP="00CB513B">
      <w:pPr>
        <w:numPr>
          <w:ilvl w:val="0"/>
          <w:numId w:val="5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Centraliser et mettre en cohérence les éléments des calendriers détaillés des membres du groupement pour transmission au maître d'œuvre.</w:t>
      </w:r>
    </w:p>
    <w:p w14:paraId="5E7BD71E" w14:textId="77777777" w:rsidR="00330BE3" w:rsidRPr="00330BE3" w:rsidRDefault="00330BE3" w:rsidP="00CB513B">
      <w:pPr>
        <w:numPr>
          <w:ilvl w:val="0"/>
          <w:numId w:val="5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Transmettre aux membres du groupement les informations de toutes natures, données par le maître d'œuvre, relatives notamment au contrôle et à la mise en application du calendrier relatif aux différents ouvrages du groupement.</w:t>
      </w:r>
    </w:p>
    <w:p w14:paraId="4FF8833F" w14:textId="77777777" w:rsidR="00330BE3" w:rsidRPr="00330BE3" w:rsidRDefault="00330BE3" w:rsidP="00CB513B">
      <w:pPr>
        <w:numPr>
          <w:ilvl w:val="0"/>
          <w:numId w:val="5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Veiller au respect des principes d'organisation des installations de chantier définis par le maître d'œuvre.</w:t>
      </w:r>
    </w:p>
    <w:p w14:paraId="0BCFF091" w14:textId="77777777" w:rsidR="00330BE3" w:rsidRPr="00330BE3" w:rsidRDefault="00330BE3" w:rsidP="00CB513B">
      <w:pPr>
        <w:numPr>
          <w:ilvl w:val="0"/>
          <w:numId w:val="5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Veiller au respect des dispositions relatives à la protection de l'environnement par les différentes entreprises,</w:t>
      </w:r>
    </w:p>
    <w:p w14:paraId="434C94A3" w14:textId="77777777" w:rsidR="00330BE3" w:rsidRPr="00330BE3" w:rsidRDefault="00330BE3" w:rsidP="00CB513B">
      <w:pPr>
        <w:numPr>
          <w:ilvl w:val="0"/>
          <w:numId w:val="5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Mettre en concordance les méthodes et les processus d'exécution des ouvrages de chacun des entrepreneurs.</w:t>
      </w:r>
    </w:p>
    <w:p w14:paraId="6BEF0043" w14:textId="77777777" w:rsidR="00330BE3" w:rsidRPr="00330BE3" w:rsidRDefault="00330BE3" w:rsidP="00CB513B">
      <w:pPr>
        <w:numPr>
          <w:ilvl w:val="0"/>
          <w:numId w:val="5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Coordonner les études d'exécution des ouvrages de chacun des intervenants.</w:t>
      </w:r>
    </w:p>
    <w:p w14:paraId="4AE9FC61" w14:textId="77777777" w:rsidR="00330BE3" w:rsidRPr="00330BE3" w:rsidRDefault="00330BE3" w:rsidP="00CB513B">
      <w:pPr>
        <w:numPr>
          <w:ilvl w:val="0"/>
          <w:numId w:val="5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Assurer la coordination de l'établissement du Dossier de Récolement des ouvrages exécutés.</w:t>
      </w:r>
    </w:p>
    <w:p w14:paraId="0D8400C4" w14:textId="77777777" w:rsidR="00330BE3" w:rsidRPr="00330BE3" w:rsidRDefault="00330BE3" w:rsidP="00CB513B">
      <w:pPr>
        <w:numPr>
          <w:ilvl w:val="0"/>
          <w:numId w:val="38"/>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Suivre l'application des dispositions du marché par les différents intervenants du groupement et provoquer l'étude de solutions à apporter aux difficultés qui entraveraient l'exécution des travaux.</w:t>
      </w:r>
    </w:p>
    <w:p w14:paraId="1C1E056B" w14:textId="77777777" w:rsidR="00330BE3" w:rsidRPr="00330BE3" w:rsidRDefault="00330BE3" w:rsidP="00CB513B">
      <w:pPr>
        <w:numPr>
          <w:ilvl w:val="0"/>
          <w:numId w:val="38"/>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Gérer les interfaces de chantier et en supporter les coûts (études, travaux).</w:t>
      </w:r>
    </w:p>
    <w:p w14:paraId="46C2A5C6" w14:textId="77777777" w:rsidR="00330BE3" w:rsidRPr="00330BE3" w:rsidRDefault="00330BE3" w:rsidP="00CB513B">
      <w:pPr>
        <w:numPr>
          <w:ilvl w:val="0"/>
          <w:numId w:val="38"/>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Assurer la coordination avec des intervenants extérieurs en interférence avec ce marché ; en particulier, dans le cas de travaux effectués sur le même site au cours de la même période.</w:t>
      </w:r>
    </w:p>
    <w:p w14:paraId="345E76D8" w14:textId="77777777" w:rsidR="00330BE3" w:rsidRPr="00330BE3" w:rsidRDefault="00330BE3" w:rsidP="00CB513B">
      <w:pPr>
        <w:numPr>
          <w:ilvl w:val="0"/>
          <w:numId w:val="38"/>
        </w:numPr>
        <w:tabs>
          <w:tab w:val="clear" w:pos="360"/>
          <w:tab w:val="num" w:pos="82"/>
          <w:tab w:val="left"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Assurer la coordination des différentes entreprises en matière d'Hygiène et de Sécurité.</w:t>
      </w:r>
    </w:p>
    <w:p w14:paraId="2702151C" w14:textId="77777777" w:rsidR="00330BE3" w:rsidRPr="00330BE3" w:rsidRDefault="00330BE3" w:rsidP="00CB513B">
      <w:pPr>
        <w:numPr>
          <w:ilvl w:val="0"/>
          <w:numId w:val="38"/>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Assurer la coordination en matière de qualité entre les cotraitants.</w:t>
      </w:r>
    </w:p>
    <w:p w14:paraId="15F0A871" w14:textId="77777777" w:rsidR="00330BE3" w:rsidRPr="00330BE3" w:rsidRDefault="00330BE3" w:rsidP="00CB513B">
      <w:pPr>
        <w:numPr>
          <w:ilvl w:val="0"/>
          <w:numId w:val="38"/>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Assurer la coordination des différents cotraitants en matière de protection de l'environnement.</w:t>
      </w:r>
    </w:p>
    <w:p w14:paraId="4C7AC5A6" w14:textId="77777777" w:rsidR="00330BE3" w:rsidRDefault="00330BE3" w:rsidP="00CB513B">
      <w:pPr>
        <w:numPr>
          <w:ilvl w:val="0"/>
          <w:numId w:val="38"/>
        </w:numPr>
        <w:tabs>
          <w:tab w:val="clear" w:pos="360"/>
          <w:tab w:val="num" w:pos="-572"/>
          <w:tab w:val="left"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Assurer les interfaces de chantier avec les services d'exploitation.</w:t>
      </w:r>
    </w:p>
    <w:p w14:paraId="17322D0E" w14:textId="77777777" w:rsidR="00943DA7" w:rsidRPr="00330BE3" w:rsidRDefault="00943DA7" w:rsidP="00943DA7">
      <w:pPr>
        <w:tabs>
          <w:tab w:val="left" w:pos="284"/>
        </w:tabs>
        <w:spacing w:after="0" w:line="240" w:lineRule="auto"/>
        <w:ind w:left="360"/>
        <w:jc w:val="both"/>
        <w:rPr>
          <w:rFonts w:ascii="Calibri" w:eastAsia="Times New Roman" w:hAnsi="Calibri" w:cs="Calibri"/>
          <w:color w:val="000000"/>
          <w:sz w:val="20"/>
          <w:szCs w:val="20"/>
          <w:lang w:eastAsia="fr-FR"/>
        </w:rPr>
      </w:pPr>
    </w:p>
    <w:p w14:paraId="1CFD5FE7" w14:textId="77777777" w:rsidR="00330BE3" w:rsidRPr="00330BE3" w:rsidRDefault="00330BE3" w:rsidP="00330BE3">
      <w:pPr>
        <w:spacing w:after="0" w:line="240" w:lineRule="auto"/>
        <w:jc w:val="both"/>
        <w:rPr>
          <w:rFonts w:ascii="Calibri" w:eastAsia="Times New Roman" w:hAnsi="Calibri" w:cs="Calibri"/>
          <w:color w:val="000000"/>
          <w:sz w:val="20"/>
          <w:szCs w:val="20"/>
          <w:lang w:eastAsia="fr-FR"/>
        </w:rPr>
      </w:pPr>
      <w:bookmarkStart w:id="76" w:name="_Toc151521591"/>
      <w:bookmarkStart w:id="77" w:name="_Toc363044362"/>
    </w:p>
    <w:p w14:paraId="3F54D84A" w14:textId="74597963" w:rsidR="00330BE3" w:rsidRPr="00330BE3" w:rsidRDefault="00330BE3" w:rsidP="00330BE3">
      <w:pPr>
        <w:spacing w:after="0" w:line="240" w:lineRule="auto"/>
        <w:jc w:val="both"/>
        <w:outlineLvl w:val="2"/>
        <w:rPr>
          <w:rFonts w:ascii="Calibri" w:eastAsia="Times New Roman" w:hAnsi="Calibri" w:cs="Calibri"/>
          <w:b/>
          <w:color w:val="C45911"/>
          <w:sz w:val="20"/>
          <w:szCs w:val="20"/>
          <w:lang w:eastAsia="fr-FR"/>
        </w:rPr>
      </w:pPr>
      <w:bookmarkStart w:id="78" w:name="_Toc210155511"/>
      <w:r w:rsidRPr="00330BE3">
        <w:rPr>
          <w:rFonts w:ascii="Calibri" w:eastAsia="Times New Roman" w:hAnsi="Calibri" w:cs="Calibri"/>
          <w:b/>
          <w:color w:val="C45911"/>
          <w:sz w:val="20"/>
          <w:szCs w:val="20"/>
          <w:lang w:eastAsia="fr-FR"/>
        </w:rPr>
        <w:t>1.9.3</w:t>
      </w:r>
      <w:r w:rsidRPr="00330BE3">
        <w:rPr>
          <w:rFonts w:ascii="Calibri" w:eastAsia="Times New Roman" w:hAnsi="Calibri" w:cs="Calibri"/>
          <w:b/>
          <w:color w:val="C45911"/>
          <w:sz w:val="20"/>
          <w:szCs w:val="20"/>
          <w:lang w:eastAsia="fr-FR"/>
        </w:rPr>
        <w:tab/>
        <w:t>Les obligations des cotraitants à l’égard du mandataire du groupement conjoint</w:t>
      </w:r>
      <w:bookmarkEnd w:id="76"/>
      <w:bookmarkEnd w:id="77"/>
      <w:r w:rsidR="00A452FD">
        <w:rPr>
          <w:rFonts w:ascii="Calibri" w:eastAsia="Times New Roman" w:hAnsi="Calibri" w:cs="Calibri"/>
          <w:b/>
          <w:color w:val="C45911"/>
          <w:sz w:val="20"/>
          <w:szCs w:val="20"/>
          <w:lang w:eastAsia="fr-FR"/>
        </w:rPr>
        <w:t xml:space="preserve"> avec mandataire solidaire</w:t>
      </w:r>
      <w:bookmarkEnd w:id="78"/>
    </w:p>
    <w:p w14:paraId="34FA71A4"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Chaque membre du groupement devra :</w:t>
      </w:r>
    </w:p>
    <w:p w14:paraId="06E6637E" w14:textId="77777777" w:rsidR="00330BE3" w:rsidRPr="00330BE3" w:rsidRDefault="00330BE3" w:rsidP="00330BE3">
      <w:pPr>
        <w:spacing w:after="0" w:line="240" w:lineRule="auto"/>
        <w:rPr>
          <w:rFonts w:ascii="Calibri" w:eastAsia="Times New Roman" w:hAnsi="Calibri" w:cs="Calibri"/>
          <w:sz w:val="20"/>
          <w:szCs w:val="20"/>
          <w:lang w:eastAsia="fr-FR"/>
        </w:rPr>
      </w:pPr>
    </w:p>
    <w:p w14:paraId="4F83941E" w14:textId="77777777" w:rsidR="00330BE3" w:rsidRPr="00330BE3" w:rsidRDefault="00330BE3" w:rsidP="00CB513B">
      <w:pPr>
        <w:numPr>
          <w:ilvl w:val="0"/>
          <w:numId w:val="41"/>
        </w:numPr>
        <w:tabs>
          <w:tab w:val="clear" w:pos="360"/>
          <w:tab w:val="num" w:pos="-283"/>
          <w:tab w:val="left"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Désigner un représentant qualifié, muni des pouvoirs nécessaires pour prendre toutes décisions utiles, assister aux réunions d'études, de coordination ou de chantier.</w:t>
      </w:r>
    </w:p>
    <w:p w14:paraId="05D61759" w14:textId="6800F314" w:rsidR="00330BE3" w:rsidRPr="00330BE3" w:rsidRDefault="00330BE3" w:rsidP="00CB513B">
      <w:pPr>
        <w:numPr>
          <w:ilvl w:val="0"/>
          <w:numId w:val="41"/>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 xml:space="preserve">Fournir au mandataire, pour transmission au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w:t>
      </w:r>
      <w:r w:rsidRPr="00330BE3">
        <w:rPr>
          <w:rFonts w:ascii="Calibri" w:eastAsia="Times New Roman" w:hAnsi="Calibri" w:cs="Calibri"/>
          <w:color w:val="000000"/>
          <w:sz w:val="20"/>
          <w:szCs w:val="20"/>
          <w:lang w:eastAsia="fr-FR"/>
        </w:rPr>
        <w:t>et au maître d'œuvre, tout document prévu au marché du groupement.</w:t>
      </w:r>
    </w:p>
    <w:p w14:paraId="014A59A6" w14:textId="77777777" w:rsidR="00330BE3" w:rsidRPr="00330BE3" w:rsidRDefault="00330BE3" w:rsidP="00CB513B">
      <w:pPr>
        <w:numPr>
          <w:ilvl w:val="0"/>
          <w:numId w:val="41"/>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t>Faire connaître l'état d'avancement des tâches des travaux dont ils sont attributaires (études, fabrications, mise en œuvre, etc.) pour les nécessités de la planification et de son suivi.</w:t>
      </w:r>
    </w:p>
    <w:p w14:paraId="1C5DDE25" w14:textId="76CC13D6" w:rsidR="00330BE3" w:rsidRPr="00330BE3" w:rsidRDefault="00330BE3" w:rsidP="00CB513B">
      <w:pPr>
        <w:numPr>
          <w:ilvl w:val="0"/>
          <w:numId w:val="41"/>
        </w:numPr>
        <w:tabs>
          <w:tab w:val="clear" w:pos="360"/>
          <w:tab w:val="num" w:pos="284"/>
        </w:tabs>
        <w:spacing w:after="0" w:line="240" w:lineRule="auto"/>
        <w:jc w:val="both"/>
        <w:rPr>
          <w:rFonts w:ascii="Calibri" w:eastAsia="Times New Roman" w:hAnsi="Calibri" w:cs="Calibri"/>
          <w:color w:val="000000"/>
          <w:sz w:val="20"/>
          <w:szCs w:val="20"/>
          <w:lang w:eastAsia="fr-FR"/>
        </w:rPr>
      </w:pPr>
      <w:r w:rsidRPr="00330BE3">
        <w:rPr>
          <w:rFonts w:ascii="Calibri" w:eastAsia="Times New Roman" w:hAnsi="Calibri" w:cs="Calibri"/>
          <w:color w:val="000000"/>
          <w:sz w:val="20"/>
          <w:szCs w:val="20"/>
          <w:lang w:eastAsia="fr-FR"/>
        </w:rPr>
        <w:lastRenderedPageBreak/>
        <w:t xml:space="preserve">Respecter, en cas de sous-traitance, la loi du 31/12/1975 et en particulier, remettre en temps utile au mandataire, les demandes d'acceptation des sous-traitants et l'agrément de leurs conditions de paiement, pour transmission au maître d'œuvre et/ou au </w:t>
      </w:r>
      <w:r w:rsidR="001636DE">
        <w:rPr>
          <w:rFonts w:ascii="Calibri" w:eastAsia="Times New Roman" w:hAnsi="Calibri" w:cs="Calibri"/>
          <w:sz w:val="20"/>
          <w:szCs w:val="20"/>
          <w:lang w:eastAsia="fr-FR"/>
        </w:rPr>
        <w:t>MO</w:t>
      </w:r>
      <w:r w:rsidRPr="00330BE3">
        <w:rPr>
          <w:rFonts w:ascii="Calibri" w:eastAsia="Times New Roman" w:hAnsi="Calibri" w:cs="Calibri"/>
          <w:color w:val="000000"/>
          <w:sz w:val="20"/>
          <w:szCs w:val="20"/>
          <w:lang w:eastAsia="fr-FR"/>
        </w:rPr>
        <w:t>.</w:t>
      </w:r>
    </w:p>
    <w:p w14:paraId="581FE4B1" w14:textId="77777777" w:rsidR="00330BE3" w:rsidRPr="00330BE3" w:rsidRDefault="00330BE3" w:rsidP="00330BE3">
      <w:pPr>
        <w:spacing w:after="0" w:line="240" w:lineRule="auto"/>
        <w:jc w:val="both"/>
        <w:rPr>
          <w:rFonts w:ascii="Calibri" w:eastAsia="Times New Roman" w:hAnsi="Calibri" w:cs="Calibri"/>
          <w:color w:val="000000"/>
          <w:sz w:val="20"/>
          <w:szCs w:val="20"/>
          <w:lang w:eastAsia="fr-FR"/>
        </w:rPr>
      </w:pPr>
    </w:p>
    <w:p w14:paraId="5A9548E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C1BC6E7" w14:textId="77777777" w:rsidR="00330BE3" w:rsidRPr="00330BE3" w:rsidRDefault="00330BE3" w:rsidP="00330BE3">
      <w:pPr>
        <w:keepNext/>
        <w:shd w:val="clear" w:color="auto" w:fill="808080"/>
        <w:spacing w:after="0" w:line="240" w:lineRule="auto"/>
        <w:jc w:val="both"/>
        <w:outlineLvl w:val="0"/>
        <w:rPr>
          <w:rFonts w:ascii="Calibri" w:eastAsia="Times New Roman" w:hAnsi="Calibri" w:cs="Calibri"/>
          <w:b/>
          <w:caps/>
          <w:color w:val="FFFFFF"/>
          <w:sz w:val="20"/>
          <w:szCs w:val="20"/>
          <w:lang w:eastAsia="fr-FR"/>
        </w:rPr>
      </w:pPr>
      <w:bookmarkStart w:id="79" w:name="_Toc269837560"/>
      <w:bookmarkStart w:id="80" w:name="_Toc269882109"/>
      <w:bookmarkStart w:id="81" w:name="_Toc269882452"/>
      <w:bookmarkStart w:id="82" w:name="_Toc269888727"/>
      <w:bookmarkStart w:id="83" w:name="_Toc269907380"/>
      <w:bookmarkStart w:id="84" w:name="_Toc269907457"/>
      <w:bookmarkStart w:id="85" w:name="_Toc269907681"/>
      <w:bookmarkStart w:id="86" w:name="_Toc210155512"/>
      <w:r w:rsidRPr="00330BE3">
        <w:rPr>
          <w:rFonts w:ascii="Calibri" w:eastAsia="Times New Roman" w:hAnsi="Calibri" w:cs="Calibri"/>
          <w:b/>
          <w:caps/>
          <w:color w:val="FFFFFF"/>
          <w:sz w:val="20"/>
          <w:szCs w:val="20"/>
          <w:lang w:eastAsia="fr-FR"/>
        </w:rPr>
        <w:t>ARTICLE 2 - PIECES CONSTITUTIVES DU MARCHE</w:t>
      </w:r>
      <w:bookmarkEnd w:id="79"/>
      <w:bookmarkEnd w:id="80"/>
      <w:bookmarkEnd w:id="81"/>
      <w:bookmarkEnd w:id="82"/>
      <w:bookmarkEnd w:id="83"/>
      <w:bookmarkEnd w:id="84"/>
      <w:bookmarkEnd w:id="85"/>
      <w:bookmarkEnd w:id="86"/>
    </w:p>
    <w:p w14:paraId="40AA49BC" w14:textId="77777777" w:rsidR="00330BE3" w:rsidRPr="00330BE3" w:rsidRDefault="00330BE3" w:rsidP="00330BE3">
      <w:pPr>
        <w:spacing w:after="0" w:line="240" w:lineRule="auto"/>
        <w:ind w:left="720"/>
        <w:jc w:val="both"/>
        <w:outlineLvl w:val="1"/>
        <w:rPr>
          <w:rFonts w:ascii="Calibri" w:eastAsia="Times New Roman" w:hAnsi="Calibri" w:cs="Calibri"/>
          <w:b/>
          <w:sz w:val="20"/>
          <w:szCs w:val="20"/>
          <w:lang w:eastAsia="fr-FR"/>
        </w:rPr>
      </w:pPr>
    </w:p>
    <w:p w14:paraId="5FDB8584" w14:textId="77777777" w:rsidR="00330BE3" w:rsidRPr="00330BE3" w:rsidRDefault="00330BE3" w:rsidP="00CB513B">
      <w:pPr>
        <w:numPr>
          <w:ilvl w:val="1"/>
          <w:numId w:val="36"/>
        </w:numPr>
        <w:spacing w:after="0" w:line="240" w:lineRule="auto"/>
        <w:jc w:val="both"/>
        <w:outlineLvl w:val="1"/>
        <w:rPr>
          <w:rFonts w:ascii="Calibri" w:eastAsia="Times New Roman" w:hAnsi="Calibri" w:cs="Calibri"/>
          <w:b/>
          <w:sz w:val="20"/>
          <w:szCs w:val="20"/>
          <w:lang w:eastAsia="fr-FR"/>
        </w:rPr>
      </w:pPr>
      <w:bookmarkStart w:id="87" w:name="_Toc210155513"/>
      <w:r w:rsidRPr="00330BE3">
        <w:rPr>
          <w:rFonts w:ascii="Calibri" w:eastAsia="Times New Roman" w:hAnsi="Calibri" w:cs="Calibri"/>
          <w:b/>
          <w:sz w:val="20"/>
          <w:szCs w:val="20"/>
          <w:lang w:eastAsia="fr-FR"/>
        </w:rPr>
        <w:t>Pièces générales</w:t>
      </w:r>
      <w:bookmarkEnd w:id="87"/>
    </w:p>
    <w:p w14:paraId="039DF917"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documents applicables sont ceux en vigueur au premier jour du mois de la date de remise des offres :</w:t>
      </w:r>
    </w:p>
    <w:p w14:paraId="5E699C8E" w14:textId="77777777" w:rsidR="00330BE3" w:rsidRPr="00330BE3" w:rsidRDefault="00330BE3" w:rsidP="00CB513B">
      <w:pPr>
        <w:numPr>
          <w:ilvl w:val="0"/>
          <w:numId w:val="3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Cahier des Clauses Administratives Générales (CCAG) applicables aux marchés privés de travaux selon la norme NF P03-001, et toutes pièces auxquelles il fait référence.</w:t>
      </w:r>
    </w:p>
    <w:p w14:paraId="14A7CC14" w14:textId="77777777" w:rsidR="00330BE3" w:rsidRPr="00330BE3" w:rsidRDefault="00330BE3" w:rsidP="00CB513B">
      <w:pPr>
        <w:numPr>
          <w:ilvl w:val="0"/>
          <w:numId w:val="3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Cahier des Clauses Techniques Générales (CCTG) applicables aux marchés publics de travaux et toutes pièces auxquelles il fait référence</w:t>
      </w:r>
    </w:p>
    <w:p w14:paraId="044CE29A" w14:textId="77777777" w:rsidR="00330BE3" w:rsidRPr="00330BE3" w:rsidRDefault="00330BE3" w:rsidP="00CB513B">
      <w:pPr>
        <w:numPr>
          <w:ilvl w:val="0"/>
          <w:numId w:val="3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Toutes normes françaises en vigueur, ou lorsqu’elles existent toutes normes en vigueur en Nouvelle-Calédonie, énumérées ou non dans le CCTP</w:t>
      </w:r>
    </w:p>
    <w:p w14:paraId="149DDE6D" w14:textId="77777777" w:rsidR="00330BE3" w:rsidRPr="00330BE3" w:rsidRDefault="00330BE3" w:rsidP="00CB513B">
      <w:pPr>
        <w:numPr>
          <w:ilvl w:val="0"/>
          <w:numId w:val="3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Code du travail de la Nouvelle-Calédonie</w:t>
      </w:r>
    </w:p>
    <w:p w14:paraId="076AC315" w14:textId="77777777" w:rsidR="00330BE3" w:rsidRPr="00330BE3" w:rsidRDefault="00330BE3" w:rsidP="00CB513B">
      <w:pPr>
        <w:numPr>
          <w:ilvl w:val="0"/>
          <w:numId w:val="30"/>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Code de l’environnement de la Province concernée</w:t>
      </w:r>
    </w:p>
    <w:p w14:paraId="25CABB0C" w14:textId="77777777" w:rsidR="00330BE3" w:rsidRPr="00330BE3" w:rsidRDefault="00330BE3" w:rsidP="00330BE3">
      <w:pPr>
        <w:spacing w:after="0" w:line="240" w:lineRule="auto"/>
        <w:rPr>
          <w:rFonts w:ascii="Calibri" w:eastAsia="Times New Roman" w:hAnsi="Calibri" w:cs="Calibri"/>
          <w:sz w:val="20"/>
          <w:szCs w:val="20"/>
          <w:lang w:eastAsia="fr-FR"/>
        </w:rPr>
      </w:pPr>
    </w:p>
    <w:p w14:paraId="6D767A99" w14:textId="77777777" w:rsidR="00330BE3" w:rsidRPr="00330BE3" w:rsidRDefault="00330BE3" w:rsidP="00330BE3">
      <w:pPr>
        <w:spacing w:after="0" w:line="240" w:lineRule="auto"/>
        <w:outlineLvl w:val="1"/>
        <w:rPr>
          <w:rFonts w:ascii="Calibri" w:eastAsia="Times New Roman" w:hAnsi="Calibri" w:cs="Calibri"/>
          <w:b/>
          <w:sz w:val="20"/>
          <w:szCs w:val="20"/>
          <w:lang w:eastAsia="fr-FR"/>
        </w:rPr>
      </w:pPr>
      <w:bookmarkStart w:id="88" w:name="_Toc210155514"/>
      <w:r w:rsidRPr="00330BE3">
        <w:rPr>
          <w:rFonts w:ascii="Calibri" w:eastAsia="Times New Roman" w:hAnsi="Calibri" w:cs="Calibri"/>
          <w:b/>
          <w:bCs/>
          <w:sz w:val="20"/>
          <w:szCs w:val="20"/>
          <w:lang w:eastAsia="fr-FR"/>
        </w:rPr>
        <w:t>2.2</w:t>
      </w:r>
      <w:r w:rsidRPr="00330BE3">
        <w:rPr>
          <w:rFonts w:ascii="Calibri" w:eastAsia="Times New Roman" w:hAnsi="Calibri" w:cs="Calibri"/>
          <w:b/>
          <w:bCs/>
          <w:sz w:val="20"/>
          <w:szCs w:val="20"/>
          <w:lang w:eastAsia="fr-FR"/>
        </w:rPr>
        <w:tab/>
      </w:r>
      <w:r w:rsidRPr="00330BE3">
        <w:rPr>
          <w:rFonts w:ascii="Calibri" w:eastAsia="Times New Roman" w:hAnsi="Calibri" w:cs="Calibri"/>
          <w:b/>
          <w:sz w:val="20"/>
          <w:szCs w:val="20"/>
          <w:lang w:eastAsia="fr-FR"/>
        </w:rPr>
        <w:t>Pièces particulières</w:t>
      </w:r>
      <w:bookmarkEnd w:id="88"/>
    </w:p>
    <w:p w14:paraId="754A251B"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pièces particulières constituant le marché sont les suivantes, dans l’ordre de prévalence décroissant :</w:t>
      </w:r>
    </w:p>
    <w:p w14:paraId="387E81CF" w14:textId="77777777" w:rsidR="00330BE3" w:rsidRPr="009D6D31" w:rsidRDefault="00330BE3" w:rsidP="00330BE3">
      <w:pPr>
        <w:spacing w:after="0" w:line="240" w:lineRule="auto"/>
        <w:rPr>
          <w:rFonts w:ascii="Calibri" w:eastAsia="Times New Roman" w:hAnsi="Calibri" w:cs="Calibri"/>
          <w:b/>
          <w:bCs/>
          <w:color w:val="000000" w:themeColor="text1"/>
          <w:sz w:val="20"/>
          <w:szCs w:val="20"/>
          <w:lang w:eastAsia="fr-FR"/>
        </w:rPr>
      </w:pPr>
    </w:p>
    <w:p w14:paraId="6846A58F" w14:textId="77777777" w:rsidR="00330BE3" w:rsidRPr="009D6D31" w:rsidRDefault="00330BE3" w:rsidP="00CB513B">
      <w:pPr>
        <w:numPr>
          <w:ilvl w:val="0"/>
          <w:numId w:val="31"/>
        </w:numPr>
        <w:spacing w:after="0" w:line="240" w:lineRule="auto"/>
        <w:jc w:val="both"/>
        <w:rPr>
          <w:rFonts w:ascii="Calibri" w:eastAsia="Times New Roman" w:hAnsi="Calibri" w:cs="Calibri"/>
          <w:color w:val="000000" w:themeColor="text1"/>
          <w:sz w:val="20"/>
          <w:szCs w:val="20"/>
          <w:lang w:eastAsia="fr-FR"/>
        </w:rPr>
      </w:pPr>
      <w:r w:rsidRPr="009D6D31">
        <w:rPr>
          <w:rFonts w:ascii="Calibri" w:eastAsia="Times New Roman" w:hAnsi="Calibri" w:cs="Calibri"/>
          <w:color w:val="000000" w:themeColor="text1"/>
          <w:sz w:val="20"/>
          <w:szCs w:val="20"/>
          <w:lang w:eastAsia="fr-FR"/>
        </w:rPr>
        <w:t>L’Acte d’engagement (AE) et ses annexes éventuelles</w:t>
      </w:r>
    </w:p>
    <w:p w14:paraId="794A4419" w14:textId="054FEDC2" w:rsidR="00330BE3" w:rsidRPr="009D6D31" w:rsidRDefault="00330BE3" w:rsidP="00CB513B">
      <w:pPr>
        <w:numPr>
          <w:ilvl w:val="0"/>
          <w:numId w:val="31"/>
        </w:numPr>
        <w:spacing w:after="0" w:line="240" w:lineRule="auto"/>
        <w:jc w:val="both"/>
        <w:rPr>
          <w:rFonts w:ascii="Calibri" w:eastAsia="Times New Roman" w:hAnsi="Calibri" w:cs="Calibri"/>
          <w:strike/>
          <w:color w:val="000000" w:themeColor="text1"/>
          <w:sz w:val="20"/>
          <w:szCs w:val="20"/>
          <w:lang w:eastAsia="fr-FR"/>
        </w:rPr>
      </w:pPr>
      <w:r w:rsidRPr="009D6D31">
        <w:rPr>
          <w:rFonts w:ascii="Calibri" w:eastAsia="Times New Roman" w:hAnsi="Calibri" w:cs="Calibri"/>
          <w:color w:val="000000" w:themeColor="text1"/>
          <w:sz w:val="20"/>
          <w:szCs w:val="20"/>
          <w:lang w:eastAsia="fr-FR"/>
        </w:rPr>
        <w:t>Le Cahier des Clauses Administratives Particulières (CCAP) et ses annexes éventuelles (</w:t>
      </w:r>
      <w:r w:rsidR="009703CE" w:rsidRPr="009D6D31">
        <w:rPr>
          <w:rFonts w:ascii="Calibri" w:eastAsia="Times New Roman" w:hAnsi="Calibri" w:cs="Calibri"/>
          <w:color w:val="000000" w:themeColor="text1"/>
          <w:sz w:val="20"/>
          <w:szCs w:val="20"/>
          <w:lang w:eastAsia="fr-FR"/>
        </w:rPr>
        <w:t>PAE</w:t>
      </w:r>
      <w:r w:rsidRPr="009D6D31">
        <w:rPr>
          <w:rFonts w:ascii="Calibri" w:eastAsia="Times New Roman" w:hAnsi="Calibri" w:cs="Calibri"/>
          <w:color w:val="000000" w:themeColor="text1"/>
          <w:sz w:val="20"/>
          <w:szCs w:val="20"/>
          <w:lang w:eastAsia="fr-FR"/>
        </w:rPr>
        <w:t>)</w:t>
      </w:r>
    </w:p>
    <w:p w14:paraId="31237B87" w14:textId="7A913F04" w:rsidR="00330BE3" w:rsidRDefault="00330BE3" w:rsidP="00CB513B">
      <w:pPr>
        <w:numPr>
          <w:ilvl w:val="0"/>
          <w:numId w:val="31"/>
        </w:numPr>
        <w:spacing w:after="0" w:line="240" w:lineRule="auto"/>
        <w:jc w:val="both"/>
        <w:rPr>
          <w:rFonts w:ascii="Calibri" w:eastAsia="Times New Roman" w:hAnsi="Calibri" w:cs="Calibri"/>
          <w:color w:val="000000" w:themeColor="text1"/>
          <w:sz w:val="20"/>
          <w:szCs w:val="20"/>
          <w:lang w:eastAsia="fr-FR"/>
        </w:rPr>
      </w:pPr>
      <w:r w:rsidRPr="009D6D31">
        <w:rPr>
          <w:rFonts w:ascii="Calibri" w:eastAsia="Times New Roman" w:hAnsi="Calibri" w:cs="Calibri"/>
          <w:color w:val="000000" w:themeColor="text1"/>
          <w:sz w:val="20"/>
          <w:szCs w:val="20"/>
          <w:lang w:eastAsia="fr-FR"/>
        </w:rPr>
        <w:t>Le</w:t>
      </w:r>
      <w:r w:rsidR="00EA1D2E" w:rsidRPr="009D6D31">
        <w:rPr>
          <w:rFonts w:ascii="Calibri" w:eastAsia="Times New Roman" w:hAnsi="Calibri" w:cs="Calibri"/>
          <w:color w:val="000000" w:themeColor="text1"/>
          <w:sz w:val="20"/>
          <w:szCs w:val="20"/>
          <w:lang w:eastAsia="fr-FR"/>
        </w:rPr>
        <w:t>s</w:t>
      </w:r>
      <w:r w:rsidRPr="009D6D31">
        <w:rPr>
          <w:rFonts w:ascii="Calibri" w:eastAsia="Times New Roman" w:hAnsi="Calibri" w:cs="Calibri"/>
          <w:color w:val="000000" w:themeColor="text1"/>
          <w:sz w:val="20"/>
          <w:szCs w:val="20"/>
          <w:lang w:eastAsia="fr-FR"/>
        </w:rPr>
        <w:t xml:space="preserve"> Cahier</w:t>
      </w:r>
      <w:r w:rsidR="00EA1D2E" w:rsidRPr="009D6D31">
        <w:rPr>
          <w:rFonts w:ascii="Calibri" w:eastAsia="Times New Roman" w:hAnsi="Calibri" w:cs="Calibri"/>
          <w:color w:val="000000" w:themeColor="text1"/>
          <w:sz w:val="20"/>
          <w:szCs w:val="20"/>
          <w:lang w:eastAsia="fr-FR"/>
        </w:rPr>
        <w:t>s</w:t>
      </w:r>
      <w:r w:rsidRPr="009D6D31">
        <w:rPr>
          <w:rFonts w:ascii="Calibri" w:eastAsia="Times New Roman" w:hAnsi="Calibri" w:cs="Calibri"/>
          <w:color w:val="000000" w:themeColor="text1"/>
          <w:sz w:val="20"/>
          <w:szCs w:val="20"/>
          <w:lang w:eastAsia="fr-FR"/>
        </w:rPr>
        <w:t xml:space="preserve"> des Clauses Techniques Particulières (CCTP)</w:t>
      </w:r>
    </w:p>
    <w:p w14:paraId="6B06E2A9" w14:textId="35CC0310" w:rsidR="00330BE3" w:rsidRPr="009D6D31" w:rsidRDefault="00330BE3" w:rsidP="009D6D31">
      <w:pPr>
        <w:pStyle w:val="Paragraphedeliste"/>
        <w:numPr>
          <w:ilvl w:val="0"/>
          <w:numId w:val="31"/>
        </w:numPr>
        <w:jc w:val="both"/>
        <w:rPr>
          <w:rFonts w:ascii="Calibri" w:hAnsi="Calibri" w:cs="Calibri"/>
          <w:color w:val="000000" w:themeColor="text1"/>
          <w:sz w:val="20"/>
          <w:szCs w:val="20"/>
        </w:rPr>
      </w:pPr>
      <w:r w:rsidRPr="009D6D31">
        <w:rPr>
          <w:rFonts w:ascii="Calibri" w:hAnsi="Calibri" w:cs="Calibri"/>
          <w:color w:val="000000" w:themeColor="text1"/>
          <w:sz w:val="20"/>
          <w:szCs w:val="20"/>
        </w:rPr>
        <w:t>Le dossier des plans établis par le Maître d’œuvre</w:t>
      </w:r>
    </w:p>
    <w:p w14:paraId="02326E46" w14:textId="77777777" w:rsidR="00330BE3" w:rsidRPr="009703CE" w:rsidRDefault="00330BE3" w:rsidP="00330BE3">
      <w:pPr>
        <w:spacing w:after="0" w:line="240" w:lineRule="auto"/>
        <w:rPr>
          <w:rFonts w:ascii="Calibri" w:eastAsia="Times New Roman" w:hAnsi="Calibri" w:cs="Calibri"/>
          <w:sz w:val="20"/>
          <w:szCs w:val="20"/>
          <w:lang w:eastAsia="fr-FR"/>
        </w:rPr>
      </w:pPr>
    </w:p>
    <w:p w14:paraId="63BD3717" w14:textId="77777777" w:rsidR="00330BE3" w:rsidRPr="009703CE" w:rsidRDefault="00330BE3" w:rsidP="00330BE3">
      <w:pPr>
        <w:spacing w:after="0" w:line="240" w:lineRule="auto"/>
        <w:rPr>
          <w:rFonts w:ascii="Calibri" w:eastAsia="Times New Roman" w:hAnsi="Calibri" w:cs="Calibri"/>
          <w:b/>
          <w:bCs/>
          <w:sz w:val="20"/>
          <w:szCs w:val="20"/>
          <w:lang w:eastAsia="fr-FR"/>
        </w:rPr>
      </w:pPr>
      <w:r w:rsidRPr="009703CE">
        <w:rPr>
          <w:rFonts w:ascii="Calibri" w:eastAsia="Times New Roman" w:hAnsi="Calibri" w:cs="Calibri"/>
          <w:b/>
          <w:bCs/>
          <w:sz w:val="20"/>
          <w:szCs w:val="20"/>
          <w:lang w:eastAsia="fr-FR"/>
        </w:rPr>
        <w:t>Pièces annexes :</w:t>
      </w:r>
    </w:p>
    <w:p w14:paraId="6CF74805" w14:textId="77777777" w:rsidR="00330BE3" w:rsidRPr="009703CE" w:rsidRDefault="00330BE3" w:rsidP="00CB513B">
      <w:pPr>
        <w:numPr>
          <w:ilvl w:val="0"/>
          <w:numId w:val="31"/>
        </w:numPr>
        <w:spacing w:after="0" w:line="240" w:lineRule="auto"/>
        <w:jc w:val="both"/>
        <w:rPr>
          <w:rFonts w:ascii="Calibri" w:eastAsia="Times New Roman" w:hAnsi="Calibri" w:cs="Calibri"/>
          <w:b/>
          <w:bCs/>
          <w:sz w:val="20"/>
          <w:szCs w:val="20"/>
          <w:lang w:eastAsia="fr-FR"/>
        </w:rPr>
      </w:pPr>
      <w:r w:rsidRPr="009703CE">
        <w:rPr>
          <w:rFonts w:ascii="Calibri" w:eastAsia="Times New Roman" w:hAnsi="Calibri" w:cs="Calibri"/>
          <w:sz w:val="20"/>
          <w:szCs w:val="20"/>
          <w:lang w:eastAsia="fr-FR"/>
        </w:rPr>
        <w:t>L’offre remise par le soumissionnaire dans le cadre de la consultation</w:t>
      </w:r>
    </w:p>
    <w:p w14:paraId="4C52623A" w14:textId="77777777" w:rsidR="00330BE3" w:rsidRPr="009703CE" w:rsidRDefault="00330BE3" w:rsidP="00CB513B">
      <w:pPr>
        <w:numPr>
          <w:ilvl w:val="0"/>
          <w:numId w:val="32"/>
        </w:numPr>
        <w:spacing w:after="0" w:line="240" w:lineRule="auto"/>
        <w:jc w:val="both"/>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La Décomposition du Prix Global et forfaitaire (D.P.G.F.)</w:t>
      </w:r>
    </w:p>
    <w:p w14:paraId="0F8F1E3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087FBD5" w14:textId="3BE891F8"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Ce</w:t>
      </w:r>
      <w:r w:rsidR="00BF7632">
        <w:rPr>
          <w:rFonts w:ascii="Calibri" w:eastAsia="Times New Roman" w:hAnsi="Calibri" w:cs="Calibri"/>
          <w:sz w:val="20"/>
          <w:szCs w:val="20"/>
          <w:lang w:eastAsia="fr-FR"/>
        </w:rPr>
        <w:t>s</w:t>
      </w:r>
      <w:r w:rsidRPr="00330BE3">
        <w:rPr>
          <w:rFonts w:ascii="Calibri" w:eastAsia="Times New Roman" w:hAnsi="Calibri" w:cs="Calibri"/>
          <w:sz w:val="20"/>
          <w:szCs w:val="20"/>
          <w:lang w:eastAsia="fr-FR"/>
        </w:rPr>
        <w:t xml:space="preserve"> dernière</w:t>
      </w:r>
      <w:r w:rsidR="00BF7632">
        <w:rPr>
          <w:rFonts w:ascii="Calibri" w:eastAsia="Times New Roman" w:hAnsi="Calibri" w:cs="Calibri"/>
          <w:sz w:val="20"/>
          <w:szCs w:val="20"/>
          <w:lang w:eastAsia="fr-FR"/>
        </w:rPr>
        <w:t>s</w:t>
      </w:r>
      <w:r w:rsidRPr="00330BE3">
        <w:rPr>
          <w:rFonts w:ascii="Calibri" w:eastAsia="Times New Roman" w:hAnsi="Calibri" w:cs="Calibri"/>
          <w:sz w:val="20"/>
          <w:szCs w:val="20"/>
          <w:lang w:eastAsia="fr-FR"/>
        </w:rPr>
        <w:t xml:space="preserve"> pièce</w:t>
      </w:r>
      <w:r w:rsidR="00BF7632">
        <w:rPr>
          <w:rFonts w:ascii="Calibri" w:eastAsia="Times New Roman" w:hAnsi="Calibri" w:cs="Calibri"/>
          <w:sz w:val="20"/>
          <w:szCs w:val="20"/>
          <w:lang w:eastAsia="fr-FR"/>
        </w:rPr>
        <w:t>s</w:t>
      </w:r>
      <w:r w:rsidRPr="00330BE3">
        <w:rPr>
          <w:rFonts w:ascii="Calibri" w:eastAsia="Times New Roman" w:hAnsi="Calibri" w:cs="Calibri"/>
          <w:sz w:val="20"/>
          <w:szCs w:val="20"/>
          <w:lang w:eastAsia="fr-FR"/>
        </w:rPr>
        <w:t xml:space="preserve"> ne f</w:t>
      </w:r>
      <w:r w:rsidR="00BF7632">
        <w:rPr>
          <w:rFonts w:ascii="Calibri" w:eastAsia="Times New Roman" w:hAnsi="Calibri" w:cs="Calibri"/>
          <w:sz w:val="20"/>
          <w:szCs w:val="20"/>
          <w:lang w:eastAsia="fr-FR"/>
        </w:rPr>
        <w:t>ont</w:t>
      </w:r>
      <w:r w:rsidRPr="00330BE3">
        <w:rPr>
          <w:rFonts w:ascii="Calibri" w:eastAsia="Times New Roman" w:hAnsi="Calibri" w:cs="Calibri"/>
          <w:sz w:val="20"/>
          <w:szCs w:val="20"/>
          <w:lang w:eastAsia="fr-FR"/>
        </w:rPr>
        <w:t xml:space="preserve"> pas partie intégrante du marché et n</w:t>
      </w:r>
      <w:r w:rsidR="00BF7632">
        <w:rPr>
          <w:rFonts w:ascii="Calibri" w:eastAsia="Times New Roman" w:hAnsi="Calibri" w:cs="Calibri"/>
          <w:sz w:val="20"/>
          <w:szCs w:val="20"/>
          <w:lang w:eastAsia="fr-FR"/>
        </w:rPr>
        <w:t>e sont</w:t>
      </w:r>
      <w:r w:rsidRPr="00330BE3">
        <w:rPr>
          <w:rFonts w:ascii="Calibri" w:eastAsia="Times New Roman" w:hAnsi="Calibri" w:cs="Calibri"/>
          <w:sz w:val="20"/>
          <w:szCs w:val="20"/>
          <w:lang w:eastAsia="fr-FR"/>
        </w:rPr>
        <w:t xml:space="preserve"> pas signée</w:t>
      </w:r>
      <w:r w:rsidR="00BF7632">
        <w:rPr>
          <w:rFonts w:ascii="Calibri" w:eastAsia="Times New Roman" w:hAnsi="Calibri" w:cs="Calibri"/>
          <w:sz w:val="20"/>
          <w:szCs w:val="20"/>
          <w:lang w:eastAsia="fr-FR"/>
        </w:rPr>
        <w:t>s</w:t>
      </w:r>
      <w:r w:rsidRPr="00330BE3">
        <w:rPr>
          <w:rFonts w:ascii="Calibri" w:eastAsia="Times New Roman" w:hAnsi="Calibri" w:cs="Calibri"/>
          <w:sz w:val="20"/>
          <w:szCs w:val="20"/>
          <w:lang w:eastAsia="fr-FR"/>
        </w:rPr>
        <w:t xml:space="preserve">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w:t>
      </w:r>
      <w:r w:rsidR="00BF7632">
        <w:rPr>
          <w:rFonts w:ascii="Calibri" w:eastAsia="Times New Roman" w:hAnsi="Calibri" w:cs="Calibri"/>
          <w:sz w:val="20"/>
          <w:szCs w:val="20"/>
          <w:lang w:eastAsia="fr-FR"/>
        </w:rPr>
        <w:t>Leur</w:t>
      </w:r>
      <w:r w:rsidRPr="00330BE3">
        <w:rPr>
          <w:rFonts w:ascii="Calibri" w:eastAsia="Times New Roman" w:hAnsi="Calibri" w:cs="Calibri"/>
          <w:sz w:val="20"/>
          <w:szCs w:val="20"/>
          <w:lang w:eastAsia="fr-FR"/>
        </w:rPr>
        <w:t xml:space="preserve"> présence en annexe ne peut servir à l’entrepreneur pour se prévaloir d’erreur ou d’omission dans les métrés de travaux.</w:t>
      </w:r>
    </w:p>
    <w:p w14:paraId="7BD4BC8B"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prix figurant dans la D.P.G.F. pourront, le cas échéant, servir à l’évaluation des travaux ordonnés en plus ou en moins.</w:t>
      </w:r>
      <w:bookmarkStart w:id="89" w:name="_Toc269837561"/>
      <w:bookmarkStart w:id="90" w:name="_Toc269882110"/>
      <w:bookmarkStart w:id="91" w:name="_Toc269882453"/>
      <w:bookmarkStart w:id="92" w:name="_Toc269888728"/>
      <w:bookmarkStart w:id="93" w:name="_Toc269907381"/>
      <w:bookmarkStart w:id="94" w:name="_Toc269907458"/>
      <w:bookmarkStart w:id="95" w:name="_Toc269907682"/>
    </w:p>
    <w:p w14:paraId="2B521A1C" w14:textId="77777777" w:rsidR="00330BE3" w:rsidRPr="00330BE3" w:rsidRDefault="00330BE3" w:rsidP="00330BE3">
      <w:pPr>
        <w:spacing w:after="0" w:line="240" w:lineRule="auto"/>
        <w:rPr>
          <w:rFonts w:ascii="Calibri" w:eastAsia="Times New Roman" w:hAnsi="Calibri" w:cs="Calibri"/>
          <w:sz w:val="20"/>
          <w:szCs w:val="20"/>
          <w:lang w:eastAsia="fr-FR"/>
        </w:rPr>
      </w:pPr>
    </w:p>
    <w:p w14:paraId="07C05BB3" w14:textId="77777777" w:rsidR="00330BE3" w:rsidRPr="00330BE3" w:rsidRDefault="00330BE3" w:rsidP="00CB513B">
      <w:pPr>
        <w:numPr>
          <w:ilvl w:val="1"/>
          <w:numId w:val="37"/>
        </w:numPr>
        <w:spacing w:after="0" w:line="240" w:lineRule="auto"/>
        <w:outlineLvl w:val="1"/>
        <w:rPr>
          <w:rFonts w:ascii="Calibri" w:eastAsia="Times New Roman" w:hAnsi="Calibri" w:cs="Calibri"/>
          <w:b/>
          <w:sz w:val="20"/>
          <w:szCs w:val="20"/>
          <w:lang w:eastAsia="fr-FR"/>
        </w:rPr>
      </w:pPr>
      <w:bookmarkStart w:id="96" w:name="_Toc210155515"/>
      <w:r w:rsidRPr="00330BE3">
        <w:rPr>
          <w:rFonts w:ascii="Calibri" w:eastAsia="Times New Roman" w:hAnsi="Calibri" w:cs="Calibri"/>
          <w:b/>
          <w:sz w:val="20"/>
          <w:szCs w:val="20"/>
          <w:lang w:eastAsia="fr-FR"/>
        </w:rPr>
        <w:t>Frais de reproduction de dossier</w:t>
      </w:r>
      <w:bookmarkEnd w:id="96"/>
    </w:p>
    <w:p w14:paraId="798A85FD" w14:textId="07EDCB05" w:rsidR="00330BE3" w:rsidRPr="009703CE" w:rsidRDefault="00330BE3" w:rsidP="00330BE3">
      <w:pPr>
        <w:spacing w:after="0" w:line="240" w:lineRule="auto"/>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Le mandataire du groupement ou le titulaire se verra confier l’original du marché et devra le reproduire à ses frais en cinq (5) exemplaires en papier et un (1) exemplaire au format PDF répartis comme suit :</w:t>
      </w:r>
    </w:p>
    <w:p w14:paraId="5243424E" w14:textId="254013C4" w:rsidR="00330BE3" w:rsidRPr="009703CE" w:rsidRDefault="00330BE3" w:rsidP="00CB513B">
      <w:pPr>
        <w:numPr>
          <w:ilvl w:val="0"/>
          <w:numId w:val="53"/>
        </w:numPr>
        <w:spacing w:after="0" w:line="240" w:lineRule="auto"/>
        <w:contextualSpacing/>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 xml:space="preserve">L’original, 1 copie papier et 1 copie numérique pour le </w:t>
      </w:r>
      <w:r w:rsidR="001636DE" w:rsidRPr="009703CE">
        <w:rPr>
          <w:rFonts w:ascii="Calibri" w:eastAsia="Times New Roman" w:hAnsi="Calibri" w:cs="Calibri"/>
          <w:sz w:val="20"/>
          <w:szCs w:val="20"/>
          <w:lang w:eastAsia="fr-FR"/>
        </w:rPr>
        <w:t>MO</w:t>
      </w:r>
      <w:r w:rsidRPr="009703CE">
        <w:rPr>
          <w:rFonts w:ascii="Calibri" w:eastAsia="Times New Roman" w:hAnsi="Calibri" w:cs="Calibri"/>
          <w:sz w:val="20"/>
          <w:szCs w:val="20"/>
          <w:lang w:eastAsia="fr-FR"/>
        </w:rPr>
        <w:t xml:space="preserve"> ;</w:t>
      </w:r>
    </w:p>
    <w:p w14:paraId="79538CDD" w14:textId="77777777" w:rsidR="00330BE3" w:rsidRPr="009703CE" w:rsidRDefault="00330BE3" w:rsidP="00CB513B">
      <w:pPr>
        <w:numPr>
          <w:ilvl w:val="0"/>
          <w:numId w:val="53"/>
        </w:numPr>
        <w:spacing w:after="0" w:line="240" w:lineRule="auto"/>
        <w:contextualSpacing/>
        <w:rPr>
          <w:rFonts w:ascii="Calibri" w:eastAsia="Times New Roman" w:hAnsi="Calibri" w:cs="Calibri"/>
          <w:sz w:val="20"/>
          <w:szCs w:val="20"/>
          <w:lang w:eastAsia="fr-FR"/>
        </w:rPr>
      </w:pPr>
      <w:r w:rsidRPr="009703CE">
        <w:rPr>
          <w:rFonts w:ascii="Calibri" w:eastAsia="Times New Roman" w:hAnsi="Calibri" w:cs="Calibri"/>
          <w:sz w:val="20"/>
          <w:szCs w:val="20"/>
          <w:lang w:eastAsia="fr-FR"/>
        </w:rPr>
        <w:t>1 copie pour le maître d'œuvre ;</w:t>
      </w:r>
    </w:p>
    <w:p w14:paraId="793FBD05" w14:textId="77B57D3A"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L’ensemble de ces dossiers est remis au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1D43504B" w14:textId="77777777" w:rsidR="00330BE3" w:rsidRPr="00330BE3" w:rsidRDefault="00330BE3" w:rsidP="00330BE3">
      <w:pPr>
        <w:spacing w:after="0" w:line="240" w:lineRule="auto"/>
        <w:rPr>
          <w:rFonts w:ascii="Calibri" w:eastAsia="Times New Roman" w:hAnsi="Calibri" w:cs="Calibri"/>
          <w:sz w:val="20"/>
          <w:szCs w:val="20"/>
          <w:lang w:eastAsia="fr-FR"/>
        </w:rPr>
      </w:pPr>
    </w:p>
    <w:p w14:paraId="3A6C213E" w14:textId="54CE5E49"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Chaque entrepreneur devra se procurer à ses frais copie des pièces l’intéressant (CCAP, CCTP, DPGF, BPU, DE</w:t>
      </w:r>
      <w:r w:rsidR="00EA1D2E">
        <w:rPr>
          <w:rFonts w:ascii="Calibri" w:eastAsia="Times New Roman" w:hAnsi="Calibri" w:cs="Calibri"/>
          <w:sz w:val="20"/>
          <w:szCs w:val="20"/>
          <w:lang w:eastAsia="fr-FR"/>
        </w:rPr>
        <w:t>TRM</w:t>
      </w:r>
      <w:r w:rsidRPr="00330BE3">
        <w:rPr>
          <w:rFonts w:ascii="Calibri" w:eastAsia="Times New Roman" w:hAnsi="Calibri" w:cs="Calibri"/>
          <w:sz w:val="20"/>
          <w:szCs w:val="20"/>
          <w:lang w:eastAsia="fr-FR"/>
        </w:rPr>
        <w:t>, note de sécurité, bordereau des plans, rapport de sol, calendrier prévisionnel d'exécution des travaux, etc.) ainsi que les plans listés dans le bordereau des plans.</w:t>
      </w:r>
    </w:p>
    <w:p w14:paraId="614412C0" w14:textId="77777777" w:rsidR="00330BE3" w:rsidRPr="00330BE3" w:rsidRDefault="00330BE3" w:rsidP="00330BE3">
      <w:pPr>
        <w:spacing w:after="0" w:line="240" w:lineRule="auto"/>
        <w:rPr>
          <w:rFonts w:ascii="Calibri" w:eastAsia="Times New Roman" w:hAnsi="Calibri" w:cs="Calibri"/>
          <w:sz w:val="20"/>
          <w:szCs w:val="20"/>
          <w:lang w:eastAsia="fr-FR"/>
        </w:rPr>
      </w:pPr>
    </w:p>
    <w:p w14:paraId="0B9037AE"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Ces dispositions sont également applicables pour la reproduction des éventuels avenants qui pourront être passés ultérieurement.</w:t>
      </w:r>
    </w:p>
    <w:p w14:paraId="36B4BF37" w14:textId="77777777" w:rsidR="00330BE3" w:rsidRPr="00330BE3" w:rsidRDefault="00330BE3" w:rsidP="00330BE3">
      <w:pPr>
        <w:pBdr>
          <w:bottom w:val="single" w:sz="4" w:space="0" w:color="auto"/>
        </w:pBdr>
        <w:spacing w:after="0" w:line="240" w:lineRule="auto"/>
        <w:rPr>
          <w:rFonts w:ascii="Calibri" w:eastAsia="Times New Roman" w:hAnsi="Calibri" w:cs="Calibri"/>
          <w:sz w:val="20"/>
          <w:szCs w:val="20"/>
          <w:u w:val="single"/>
          <w:lang w:eastAsia="fr-FR"/>
        </w:rPr>
      </w:pPr>
    </w:p>
    <w:p w14:paraId="77FBE9AB"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r w:rsidRPr="00330BE3">
        <w:rPr>
          <w:rFonts w:ascii="Calibri" w:eastAsia="Times New Roman" w:hAnsi="Calibri" w:cs="Calibri"/>
          <w:b/>
          <w:caps/>
          <w:color w:val="FFFFFF"/>
          <w:sz w:val="20"/>
          <w:szCs w:val="20"/>
          <w:lang w:eastAsia="fr-FR"/>
        </w:rPr>
        <w:t xml:space="preserve"> </w:t>
      </w:r>
      <w:bookmarkStart w:id="97" w:name="_Toc210155516"/>
      <w:r w:rsidRPr="00330BE3">
        <w:rPr>
          <w:rFonts w:ascii="Calibri" w:eastAsia="Times New Roman" w:hAnsi="Calibri" w:cs="Calibri"/>
          <w:b/>
          <w:caps/>
          <w:color w:val="FFFFFF"/>
          <w:sz w:val="20"/>
          <w:szCs w:val="20"/>
          <w:lang w:eastAsia="fr-FR"/>
        </w:rPr>
        <w:t>ARTICLE 3 - PRIX ET MODE D'EVALUATION DES OUVRAGES – VARIATION DANS LES PRIX – REGLEMENT DES COMPTES – FRAIS DE mandataire</w:t>
      </w:r>
      <w:bookmarkEnd w:id="97"/>
      <w:r w:rsidRPr="00330BE3">
        <w:rPr>
          <w:rFonts w:ascii="Calibri" w:eastAsia="Times New Roman" w:hAnsi="Calibri" w:cs="Calibri"/>
          <w:b/>
          <w:caps/>
          <w:color w:val="FFFFFF"/>
          <w:sz w:val="20"/>
          <w:szCs w:val="20"/>
          <w:lang w:eastAsia="fr-FR"/>
        </w:rPr>
        <w:t xml:space="preserve"> </w:t>
      </w:r>
      <w:bookmarkEnd w:id="89"/>
      <w:bookmarkEnd w:id="90"/>
      <w:bookmarkEnd w:id="91"/>
      <w:bookmarkEnd w:id="92"/>
      <w:bookmarkEnd w:id="93"/>
      <w:bookmarkEnd w:id="94"/>
      <w:bookmarkEnd w:id="95"/>
    </w:p>
    <w:p w14:paraId="16402D59" w14:textId="77777777" w:rsidR="00330BE3" w:rsidRPr="00330BE3" w:rsidRDefault="00330BE3" w:rsidP="00330BE3">
      <w:pPr>
        <w:spacing w:after="0" w:line="240" w:lineRule="auto"/>
        <w:rPr>
          <w:rFonts w:ascii="Calibri" w:eastAsia="Times New Roman" w:hAnsi="Calibri" w:cs="Calibri"/>
          <w:sz w:val="20"/>
          <w:szCs w:val="20"/>
          <w:u w:val="single"/>
          <w:lang w:eastAsia="fr-FR"/>
        </w:rPr>
      </w:pPr>
    </w:p>
    <w:p w14:paraId="37187C49" w14:textId="77777777" w:rsidR="00330BE3" w:rsidRPr="00330BE3" w:rsidRDefault="00330BE3" w:rsidP="00CB513B">
      <w:pPr>
        <w:numPr>
          <w:ilvl w:val="1"/>
          <w:numId w:val="14"/>
        </w:numPr>
        <w:spacing w:after="0" w:line="240" w:lineRule="auto"/>
        <w:jc w:val="both"/>
        <w:outlineLvl w:val="1"/>
        <w:rPr>
          <w:rFonts w:ascii="Calibri" w:eastAsia="Times New Roman" w:hAnsi="Calibri" w:cs="Calibri"/>
          <w:b/>
          <w:sz w:val="20"/>
          <w:szCs w:val="20"/>
          <w:lang w:eastAsia="fr-FR"/>
        </w:rPr>
      </w:pPr>
      <w:bookmarkStart w:id="98" w:name="_Toc210155517"/>
      <w:r w:rsidRPr="00330BE3">
        <w:rPr>
          <w:rFonts w:ascii="Calibri" w:eastAsia="Times New Roman" w:hAnsi="Calibri" w:cs="Calibri"/>
          <w:b/>
          <w:sz w:val="20"/>
          <w:szCs w:val="20"/>
          <w:lang w:eastAsia="fr-FR"/>
        </w:rPr>
        <w:t>Répartition des paiements</w:t>
      </w:r>
      <w:bookmarkEnd w:id="98"/>
    </w:p>
    <w:p w14:paraId="4164C4E7"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L’Acte d’Engagement indique cette répartition.</w:t>
      </w:r>
    </w:p>
    <w:p w14:paraId="51E2973A"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CD06695" w14:textId="77777777" w:rsidR="00330BE3" w:rsidRPr="00330BE3" w:rsidRDefault="00330BE3" w:rsidP="00CB513B">
      <w:pPr>
        <w:numPr>
          <w:ilvl w:val="1"/>
          <w:numId w:val="25"/>
        </w:numPr>
        <w:spacing w:after="0" w:line="240" w:lineRule="auto"/>
        <w:jc w:val="both"/>
        <w:outlineLvl w:val="1"/>
        <w:rPr>
          <w:rFonts w:ascii="Calibri" w:eastAsia="Times New Roman" w:hAnsi="Calibri" w:cs="Calibri"/>
          <w:b/>
          <w:sz w:val="20"/>
          <w:szCs w:val="20"/>
          <w:lang w:eastAsia="fr-FR"/>
        </w:rPr>
      </w:pPr>
      <w:bookmarkStart w:id="99" w:name="_Toc210155518"/>
      <w:r w:rsidRPr="00330BE3">
        <w:rPr>
          <w:rFonts w:ascii="Calibri" w:eastAsia="Times New Roman" w:hAnsi="Calibri" w:cs="Calibri"/>
          <w:b/>
          <w:sz w:val="20"/>
          <w:szCs w:val="20"/>
          <w:lang w:eastAsia="fr-FR"/>
        </w:rPr>
        <w:t>Contenu des prix – Mode d'évaluation des ouvrages et de règlement des comptes – Frais des missions du mandataire</w:t>
      </w:r>
      <w:bookmarkEnd w:id="99"/>
    </w:p>
    <w:p w14:paraId="61FC4C27" w14:textId="77777777" w:rsidR="00330BE3" w:rsidRPr="00330BE3" w:rsidRDefault="00330BE3" w:rsidP="00330BE3">
      <w:pPr>
        <w:spacing w:after="0" w:line="240" w:lineRule="auto"/>
        <w:ind w:left="720"/>
        <w:jc w:val="both"/>
        <w:rPr>
          <w:rFonts w:ascii="Calibri" w:eastAsia="Times New Roman" w:hAnsi="Calibri" w:cs="Calibri"/>
          <w:b/>
          <w:sz w:val="20"/>
          <w:szCs w:val="20"/>
          <w:u w:val="single"/>
          <w:lang w:eastAsia="fr-FR"/>
        </w:rPr>
      </w:pPr>
    </w:p>
    <w:p w14:paraId="27024EE8" w14:textId="77777777" w:rsidR="00330BE3" w:rsidRPr="00330BE3" w:rsidRDefault="00330BE3" w:rsidP="00CB513B">
      <w:pPr>
        <w:numPr>
          <w:ilvl w:val="2"/>
          <w:numId w:val="25"/>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00" w:name="_Toc269837562"/>
      <w:bookmarkStart w:id="101" w:name="_Toc269882111"/>
      <w:bookmarkStart w:id="102" w:name="_Toc269907683"/>
      <w:bookmarkStart w:id="103" w:name="_Toc210155519"/>
      <w:r w:rsidRPr="00330BE3">
        <w:rPr>
          <w:rFonts w:ascii="Calibri" w:eastAsia="Times New Roman" w:hAnsi="Calibri" w:cs="Calibri"/>
          <w:b/>
          <w:color w:val="C45911"/>
          <w:sz w:val="20"/>
          <w:szCs w:val="20"/>
          <w:lang w:eastAsia="fr-FR"/>
        </w:rPr>
        <w:t>Taxes et droits</w:t>
      </w:r>
      <w:bookmarkEnd w:id="100"/>
      <w:bookmarkEnd w:id="101"/>
      <w:bookmarkEnd w:id="102"/>
      <w:bookmarkEnd w:id="103"/>
    </w:p>
    <w:p w14:paraId="1E99F2D9"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lastRenderedPageBreak/>
        <w:t xml:space="preserve">Les opérateurs de logements sociaux sont exonérés de TGC. </w:t>
      </w:r>
      <w:proofErr w:type="spellStart"/>
      <w:r w:rsidRPr="00330BE3">
        <w:rPr>
          <w:rFonts w:ascii="Calibri" w:eastAsia="Times New Roman" w:hAnsi="Calibri" w:cs="Calibri"/>
          <w:sz w:val="20"/>
          <w:szCs w:val="20"/>
          <w:lang w:eastAsia="fr-FR"/>
        </w:rPr>
        <w:t>Egalement</w:t>
      </w:r>
      <w:proofErr w:type="spellEnd"/>
      <w:r w:rsidRPr="00330BE3">
        <w:rPr>
          <w:rFonts w:ascii="Calibri" w:eastAsia="Times New Roman" w:hAnsi="Calibri" w:cs="Calibri"/>
          <w:sz w:val="20"/>
          <w:szCs w:val="20"/>
          <w:lang w:eastAsia="fr-FR"/>
        </w:rPr>
        <w:t xml:space="preserve"> l'article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488 de la loi de pays n°2016-14 du 30 septembre 2016 fixe les conditions d'exonération de la TGC pour les opérations de construction entrant dans le champ d'application du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284 à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286 du code des impôts.</w:t>
      </w:r>
    </w:p>
    <w:p w14:paraId="13063D23"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FSH/FCH fournira aux entreprises à leur demande, l'agrément du gouvernement ouvrant le bénéfice des dispositifs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284 à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286 du code des impôts.</w:t>
      </w:r>
    </w:p>
    <w:p w14:paraId="71641412"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762E4C3"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autres taxes et droits sont réputés inclus selon la réglementation en vigueur à la date de remise des offres.</w:t>
      </w:r>
    </w:p>
    <w:p w14:paraId="17EEC7D0"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E74282A" w14:textId="43C03FA3"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Toutefois, le </w:t>
      </w:r>
      <w:r w:rsidRPr="00DB357D">
        <w:rPr>
          <w:rFonts w:ascii="Calibri" w:eastAsia="Times New Roman" w:hAnsi="Calibri" w:cs="Calibri"/>
          <w:color w:val="000000" w:themeColor="text1"/>
          <w:sz w:val="20"/>
          <w:szCs w:val="20"/>
          <w:lang w:eastAsia="fr-FR"/>
        </w:rPr>
        <w:t>FSH</w:t>
      </w:r>
      <w:r w:rsidRPr="00330BE3">
        <w:rPr>
          <w:rFonts w:ascii="Calibri" w:eastAsia="Times New Roman" w:hAnsi="Calibri" w:cs="Calibri"/>
          <w:sz w:val="20"/>
          <w:szCs w:val="20"/>
          <w:lang w:eastAsia="fr-FR"/>
        </w:rPr>
        <w:t xml:space="preserve"> peut être amené à réaliser des opérations soumises aux taux normaux de TGC. Dans ce cas les précisions seront apportées dans l’acte d’engagement.</w:t>
      </w:r>
    </w:p>
    <w:p w14:paraId="0935B68B" w14:textId="77777777" w:rsidR="00330BE3" w:rsidRPr="00330BE3" w:rsidRDefault="00330BE3" w:rsidP="00330BE3">
      <w:pPr>
        <w:spacing w:after="0" w:line="240" w:lineRule="auto"/>
        <w:jc w:val="both"/>
        <w:rPr>
          <w:rFonts w:ascii="Calibri" w:eastAsia="Times New Roman" w:hAnsi="Calibri" w:cs="Calibri"/>
          <w:color w:val="C45911"/>
          <w:sz w:val="20"/>
          <w:szCs w:val="20"/>
          <w:lang w:eastAsia="fr-FR"/>
        </w:rPr>
      </w:pPr>
    </w:p>
    <w:p w14:paraId="6CA89975" w14:textId="77777777" w:rsidR="00330BE3" w:rsidRPr="00330BE3" w:rsidRDefault="00330BE3" w:rsidP="00CB513B">
      <w:pPr>
        <w:numPr>
          <w:ilvl w:val="2"/>
          <w:numId w:val="25"/>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04" w:name="_Toc210155520"/>
      <w:r w:rsidRPr="00330BE3">
        <w:rPr>
          <w:rFonts w:ascii="Calibri" w:eastAsia="Times New Roman" w:hAnsi="Calibri" w:cs="Calibri"/>
          <w:b/>
          <w:color w:val="C45911"/>
          <w:sz w:val="20"/>
          <w:szCs w:val="20"/>
          <w:lang w:eastAsia="fr-FR"/>
        </w:rPr>
        <w:t>Etablissement des prix</w:t>
      </w:r>
      <w:bookmarkEnd w:id="104"/>
    </w:p>
    <w:p w14:paraId="1B1408BB"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prix sont établis conformément à l’article 9 du CCAG.</w:t>
      </w:r>
    </w:p>
    <w:p w14:paraId="6A9F9EB6"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sz w:val="20"/>
          <w:szCs w:val="20"/>
          <w:lang w:eastAsia="fr-FR"/>
        </w:rPr>
      </w:pPr>
    </w:p>
    <w:p w14:paraId="08988F7A"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dimensions des ouvrages seront calculées en considérant comme normalement prévisibles les intempéries et autres phénomènes naturels indiqués ci-après, lorsqu'ils ne dépassent pas les intensités limites suivantes :</w:t>
      </w:r>
    </w:p>
    <w:p w14:paraId="5FC4E940" w14:textId="77777777" w:rsidR="00330BE3" w:rsidRPr="00330BE3" w:rsidRDefault="00330BE3" w:rsidP="00CB513B">
      <w:pPr>
        <w:numPr>
          <w:ilvl w:val="0"/>
          <w:numId w:val="4"/>
        </w:numPr>
        <w:tabs>
          <w:tab w:val="left" w:pos="567"/>
          <w:tab w:val="num" w:pos="3119"/>
        </w:tabs>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pluie 200 mm en 24 heures</w:t>
      </w:r>
    </w:p>
    <w:p w14:paraId="2035235B" w14:textId="77777777" w:rsidR="00330BE3" w:rsidRPr="00330BE3" w:rsidRDefault="00330BE3" w:rsidP="00CB513B">
      <w:pPr>
        <w:numPr>
          <w:ilvl w:val="0"/>
          <w:numId w:val="4"/>
        </w:numPr>
        <w:tabs>
          <w:tab w:val="left" w:pos="567"/>
          <w:tab w:val="num" w:pos="3119"/>
        </w:tabs>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vents 204 km/h</w:t>
      </w:r>
    </w:p>
    <w:p w14:paraId="319A0B23" w14:textId="77777777" w:rsidR="00330BE3" w:rsidRPr="00330BE3" w:rsidRDefault="00330BE3" w:rsidP="00330BE3">
      <w:pPr>
        <w:tabs>
          <w:tab w:val="left" w:pos="567"/>
          <w:tab w:val="num" w:pos="3119"/>
        </w:tabs>
        <w:spacing w:after="0" w:line="240" w:lineRule="auto"/>
        <w:jc w:val="both"/>
        <w:rPr>
          <w:rFonts w:ascii="Calibri" w:eastAsia="Times New Roman" w:hAnsi="Calibri" w:cs="Calibri"/>
          <w:sz w:val="20"/>
          <w:szCs w:val="20"/>
          <w:lang w:eastAsia="fr-FR"/>
        </w:rPr>
      </w:pPr>
    </w:p>
    <w:p w14:paraId="7DAA1694"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montant du marché représente la valeur des constructions, fournitures et travaux d'installation et de mise en ordre de marche d'après les descriptifs et les plans de conception, y compris toutes dépenses annexes ci-après, ainsi que les dessins d'exécution, les métrés, attachements, situations, les détails et les finitions considérés comme faisant partie des règles de l'art sans qu'il soit besoin de les décrire plus explicitement.</w:t>
      </w:r>
    </w:p>
    <w:p w14:paraId="013115F1"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532380DD"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prix du marché sont réputés comprendre toutes les sujétions et toutes les dépenses nécessaires à la réalisation totale et définitive des ouvrages.</w:t>
      </w:r>
    </w:p>
    <w:p w14:paraId="14136E9D"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En particulier l'entreprise ne pourra élever aucune réclamation du fait de l'exécution sur le même site, de travaux attribués à d'autres entreprises, et devra assurer la protection du matériel installé par celles-ci vis-à-vis des nuisances occasionnées par ses propres travaux.</w:t>
      </w:r>
    </w:p>
    <w:p w14:paraId="4887312F"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576C21A"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A tout moment, le maître d’œuvre peut demander notamment par : ordre de service, PV de réunion de chantier, etc… leurs sous-détails de prix aux entreprises qui devront les lui fournir dans le délai indiqué, sous peine de pénalités journalières de 20.000 F par jour calendaire de retard. </w:t>
      </w:r>
    </w:p>
    <w:p w14:paraId="380113BF"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C5F57FC" w14:textId="77777777" w:rsidR="00330BE3" w:rsidRPr="00330BE3" w:rsidRDefault="00330BE3" w:rsidP="00CB513B">
      <w:pPr>
        <w:numPr>
          <w:ilvl w:val="2"/>
          <w:numId w:val="25"/>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05" w:name="_Toc269837564"/>
      <w:bookmarkStart w:id="106" w:name="_Toc269882113"/>
      <w:bookmarkStart w:id="107" w:name="_Toc269907685"/>
      <w:bookmarkStart w:id="108" w:name="_Toc210155521"/>
      <w:r w:rsidRPr="00330BE3">
        <w:rPr>
          <w:rFonts w:ascii="Calibri" w:eastAsia="Times New Roman" w:hAnsi="Calibri" w:cs="Calibri"/>
          <w:b/>
          <w:color w:val="C45911"/>
          <w:sz w:val="20"/>
          <w:szCs w:val="20"/>
          <w:lang w:eastAsia="fr-FR"/>
        </w:rPr>
        <w:t>Règlement des comptes</w:t>
      </w:r>
      <w:bookmarkEnd w:id="105"/>
      <w:bookmarkEnd w:id="106"/>
      <w:bookmarkEnd w:id="107"/>
      <w:bookmarkEnd w:id="108"/>
    </w:p>
    <w:p w14:paraId="10BF30F9" w14:textId="77777777" w:rsidR="00330BE3" w:rsidRPr="00330BE3" w:rsidRDefault="00330BE3" w:rsidP="00330BE3">
      <w:pPr>
        <w:keepNext/>
        <w:numPr>
          <w:ilvl w:val="7"/>
          <w:numId w:val="0"/>
        </w:numPr>
        <w:spacing w:after="0" w:line="240" w:lineRule="auto"/>
        <w:jc w:val="both"/>
        <w:outlineLvl w:val="7"/>
        <w:rPr>
          <w:rFonts w:ascii="Calibri" w:eastAsia="Times New Roman" w:hAnsi="Calibri" w:cs="Calibri"/>
          <w:b/>
          <w:bCs/>
          <w:color w:val="808080"/>
          <w:sz w:val="20"/>
          <w:szCs w:val="20"/>
          <w:lang w:eastAsia="fr-FR"/>
        </w:rPr>
      </w:pPr>
    </w:p>
    <w:p w14:paraId="11C66C71" w14:textId="18BB1F08" w:rsidR="00330BE3" w:rsidRPr="00330BE3" w:rsidRDefault="00330BE3" w:rsidP="00330BE3">
      <w:pPr>
        <w:keepNext/>
        <w:numPr>
          <w:ilvl w:val="7"/>
          <w:numId w:val="0"/>
        </w:numPr>
        <w:spacing w:after="0" w:line="240" w:lineRule="auto"/>
        <w:jc w:val="both"/>
        <w:outlineLvl w:val="3"/>
        <w:rPr>
          <w:rFonts w:ascii="Calibri" w:eastAsia="Times New Roman" w:hAnsi="Calibri" w:cs="Calibri"/>
          <w:b/>
          <w:bCs/>
          <w:i/>
          <w:color w:val="808080"/>
          <w:sz w:val="20"/>
          <w:szCs w:val="20"/>
          <w:lang w:eastAsia="fr-FR"/>
        </w:rPr>
      </w:pPr>
      <w:r w:rsidRPr="00330BE3">
        <w:rPr>
          <w:rFonts w:ascii="Calibri" w:eastAsia="Times New Roman" w:hAnsi="Calibri" w:cs="Calibri"/>
          <w:b/>
          <w:bCs/>
          <w:i/>
          <w:color w:val="808080"/>
          <w:sz w:val="20"/>
          <w:szCs w:val="20"/>
          <w:lang w:eastAsia="fr-FR"/>
        </w:rPr>
        <w:t xml:space="preserve">Ouvrages réglés à prix </w:t>
      </w:r>
      <w:r w:rsidRPr="009703CE">
        <w:rPr>
          <w:rFonts w:ascii="Calibri" w:eastAsia="Times New Roman" w:hAnsi="Calibri" w:cs="Calibri"/>
          <w:b/>
          <w:bCs/>
          <w:i/>
          <w:color w:val="808080"/>
          <w:sz w:val="20"/>
          <w:szCs w:val="20"/>
          <w:lang w:eastAsia="fr-FR"/>
        </w:rPr>
        <w:t>forfaitaires</w:t>
      </w:r>
    </w:p>
    <w:p w14:paraId="043AF66F"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ouvrages seront réglés par des prix forfaitaires dont le libellé est donné dans le cadre de décomposition du prix global et forfaitaire (DPGF).</w:t>
      </w:r>
    </w:p>
    <w:p w14:paraId="650CA975" w14:textId="77777777" w:rsidR="00330BE3" w:rsidRPr="00330BE3" w:rsidRDefault="00330BE3" w:rsidP="00330BE3">
      <w:pPr>
        <w:tabs>
          <w:tab w:val="left" w:pos="2977"/>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Décomposition du Prix Global et Forfaitaire proposée et acceptée par l'entrepreneur constitue un avant-métré forfaitaire.</w:t>
      </w:r>
    </w:p>
    <w:p w14:paraId="31CDE2FE" w14:textId="13501FDA" w:rsidR="00330BE3" w:rsidRPr="00330BE3" w:rsidRDefault="00330BE3" w:rsidP="00330BE3">
      <w:pPr>
        <w:tabs>
          <w:tab w:val="left" w:pos="2977"/>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Les divergences éventuelles relevées en cours d'exécution par rapport aux quantités figurant à ce document, sans que ces variations résultent d'ordres exprès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de même que les erreurs qui pourraient être décelées dans les calculs ayant fixé le prix forfaitaire ne peuvent en aucun cas conduire à une modification de celui-ci.</w:t>
      </w:r>
    </w:p>
    <w:p w14:paraId="4289FCEB" w14:textId="77777777" w:rsidR="00330BE3" w:rsidRPr="00330BE3" w:rsidRDefault="00330BE3" w:rsidP="00330BE3">
      <w:pPr>
        <w:tabs>
          <w:tab w:val="left" w:pos="2977"/>
        </w:tabs>
        <w:spacing w:after="0" w:line="240" w:lineRule="auto"/>
        <w:jc w:val="both"/>
        <w:rPr>
          <w:rFonts w:ascii="Calibri" w:eastAsia="Times New Roman" w:hAnsi="Calibri" w:cs="Calibri"/>
          <w:sz w:val="20"/>
          <w:szCs w:val="20"/>
          <w:lang w:eastAsia="fr-FR"/>
        </w:rPr>
      </w:pPr>
    </w:p>
    <w:p w14:paraId="42B8AA9F" w14:textId="1311FFE3" w:rsidR="00330BE3" w:rsidRPr="00330BE3" w:rsidRDefault="00330BE3" w:rsidP="00330BE3">
      <w:pPr>
        <w:keepNext/>
        <w:spacing w:after="0" w:line="240" w:lineRule="auto"/>
        <w:jc w:val="both"/>
        <w:outlineLvl w:val="3"/>
        <w:rPr>
          <w:rFonts w:ascii="Calibri" w:eastAsia="Times New Roman" w:hAnsi="Calibri" w:cs="Calibri"/>
          <w:b/>
          <w:bCs/>
          <w:i/>
          <w:color w:val="808080"/>
          <w:sz w:val="20"/>
          <w:szCs w:val="20"/>
          <w:lang w:eastAsia="fr-FR"/>
        </w:rPr>
      </w:pPr>
      <w:r w:rsidRPr="00330BE3">
        <w:rPr>
          <w:rFonts w:ascii="Calibri" w:eastAsia="Times New Roman" w:hAnsi="Calibri" w:cs="Calibri"/>
          <w:b/>
          <w:bCs/>
          <w:i/>
          <w:color w:val="808080"/>
          <w:sz w:val="20"/>
          <w:szCs w:val="20"/>
          <w:lang w:eastAsia="fr-FR"/>
        </w:rPr>
        <w:t xml:space="preserve">Variation des quantités des </w:t>
      </w:r>
      <w:r w:rsidR="006F55A3">
        <w:rPr>
          <w:rFonts w:ascii="Calibri" w:eastAsia="Times New Roman" w:hAnsi="Calibri" w:cs="Calibri"/>
          <w:b/>
          <w:bCs/>
          <w:i/>
          <w:color w:val="808080"/>
          <w:sz w:val="20"/>
          <w:szCs w:val="20"/>
          <w:lang w:eastAsia="fr-FR"/>
        </w:rPr>
        <w:t>chapitre</w:t>
      </w:r>
      <w:r w:rsidRPr="00330BE3">
        <w:rPr>
          <w:rFonts w:ascii="Calibri" w:eastAsia="Times New Roman" w:hAnsi="Calibri" w:cs="Calibri"/>
          <w:b/>
          <w:bCs/>
          <w:i/>
          <w:color w:val="808080"/>
          <w:sz w:val="20"/>
          <w:szCs w:val="20"/>
          <w:lang w:eastAsia="fr-FR"/>
        </w:rPr>
        <w:t>s</w:t>
      </w:r>
      <w:r w:rsidR="006F55A3">
        <w:rPr>
          <w:rFonts w:ascii="Calibri" w:eastAsia="Times New Roman" w:hAnsi="Calibri" w:cs="Calibri"/>
          <w:b/>
          <w:bCs/>
          <w:i/>
          <w:color w:val="808080"/>
          <w:sz w:val="20"/>
          <w:szCs w:val="20"/>
          <w:lang w:eastAsia="fr-FR"/>
        </w:rPr>
        <w:t xml:space="preserve"> techniques</w:t>
      </w:r>
      <w:r w:rsidRPr="00330BE3">
        <w:rPr>
          <w:rFonts w:ascii="Calibri" w:eastAsia="Times New Roman" w:hAnsi="Calibri" w:cs="Calibri"/>
          <w:b/>
          <w:bCs/>
          <w:i/>
          <w:color w:val="808080"/>
          <w:sz w:val="20"/>
          <w:szCs w:val="20"/>
          <w:lang w:eastAsia="fr-FR"/>
        </w:rPr>
        <w:t xml:space="preserve"> au forfait</w:t>
      </w:r>
    </w:p>
    <w:p w14:paraId="41767B24" w14:textId="29A306AC" w:rsidR="00330BE3" w:rsidRPr="00330BE3" w:rsidRDefault="00330BE3" w:rsidP="00330BE3">
      <w:pPr>
        <w:tabs>
          <w:tab w:val="left" w:pos="2977"/>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Lorsque des travaux ordonnés par le Maître d'œuvre en accord avec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modifient l'importance de certaines natures d'ouvrages, la DPGF servira à calculer les montants des plus ou moins-values.</w:t>
      </w:r>
    </w:p>
    <w:p w14:paraId="795EE4B3" w14:textId="77777777" w:rsidR="00330BE3" w:rsidRPr="00330BE3" w:rsidRDefault="00330BE3" w:rsidP="00330BE3">
      <w:pPr>
        <w:tabs>
          <w:tab w:val="left" w:pos="2977"/>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prix est rectifié par application des prix unitaires de la DPGF. A défaut, de nouveaux prix seront établis comme le prescrit le CCAG.</w:t>
      </w:r>
    </w:p>
    <w:p w14:paraId="487891F3"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S’il advenait qu’une variation des quantités commandées entraine une variation à la baisse du montant total du marché de plus de quinze pour cent (15%), les parties conviennent de se rencontrer afin d’évoquer la situation et éventuellement la mise en place d’une indemnité compensatrice qui ne saurait excéder en aucun cas cinq pour cent (5%) du seul montant de la variation de la masse des travaux. </w:t>
      </w:r>
    </w:p>
    <w:p w14:paraId="5483F8E8"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5F0D01E" w14:textId="338A2A36" w:rsidR="00330BE3" w:rsidRPr="00330BE3" w:rsidRDefault="00330BE3" w:rsidP="00330BE3">
      <w:pPr>
        <w:keepNext/>
        <w:numPr>
          <w:ilvl w:val="7"/>
          <w:numId w:val="0"/>
        </w:numPr>
        <w:spacing w:after="0" w:line="240" w:lineRule="auto"/>
        <w:jc w:val="both"/>
        <w:outlineLvl w:val="3"/>
        <w:rPr>
          <w:rFonts w:ascii="Calibri" w:eastAsia="Times New Roman" w:hAnsi="Calibri" w:cs="Calibri"/>
          <w:b/>
          <w:bCs/>
          <w:i/>
          <w:color w:val="808080"/>
          <w:sz w:val="20"/>
          <w:szCs w:val="20"/>
          <w:lang w:eastAsia="fr-FR"/>
        </w:rPr>
      </w:pPr>
      <w:r w:rsidRPr="00330BE3">
        <w:rPr>
          <w:rFonts w:ascii="Calibri" w:eastAsia="Times New Roman" w:hAnsi="Calibri" w:cs="Calibri"/>
          <w:b/>
          <w:bCs/>
          <w:i/>
          <w:color w:val="808080"/>
          <w:sz w:val="20"/>
          <w:szCs w:val="20"/>
          <w:lang w:eastAsia="fr-FR"/>
        </w:rPr>
        <w:t xml:space="preserve">Ouvrages au </w:t>
      </w:r>
      <w:r w:rsidRPr="009703CE">
        <w:rPr>
          <w:rFonts w:ascii="Calibri" w:eastAsia="Times New Roman" w:hAnsi="Calibri" w:cs="Calibri"/>
          <w:b/>
          <w:bCs/>
          <w:i/>
          <w:color w:val="808080"/>
          <w:sz w:val="20"/>
          <w:szCs w:val="20"/>
          <w:lang w:eastAsia="fr-FR"/>
        </w:rPr>
        <w:t>métré</w:t>
      </w:r>
    </w:p>
    <w:p w14:paraId="626D080E" w14:textId="4782D348" w:rsidR="00330BE3" w:rsidRPr="00330BE3" w:rsidRDefault="007E2A77" w:rsidP="00330BE3">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Sans Objet</w:t>
      </w:r>
    </w:p>
    <w:p w14:paraId="0BDAF647" w14:textId="77777777" w:rsidR="00330BE3" w:rsidRPr="00330BE3" w:rsidRDefault="00330BE3" w:rsidP="00330BE3">
      <w:pPr>
        <w:tabs>
          <w:tab w:val="left" w:pos="2977"/>
        </w:tabs>
        <w:spacing w:after="0" w:line="240" w:lineRule="auto"/>
        <w:jc w:val="both"/>
        <w:rPr>
          <w:rFonts w:ascii="Calibri" w:eastAsia="Times New Roman" w:hAnsi="Calibri" w:cs="Calibri"/>
          <w:sz w:val="20"/>
          <w:szCs w:val="20"/>
          <w:lang w:eastAsia="fr-FR"/>
        </w:rPr>
      </w:pPr>
    </w:p>
    <w:p w14:paraId="6A26B890" w14:textId="77777777" w:rsidR="00330BE3" w:rsidRPr="00385E43" w:rsidRDefault="00330BE3" w:rsidP="00330BE3">
      <w:pPr>
        <w:keepNext/>
        <w:spacing w:after="0" w:line="240" w:lineRule="auto"/>
        <w:jc w:val="both"/>
        <w:outlineLvl w:val="3"/>
        <w:rPr>
          <w:rFonts w:ascii="Calibri" w:eastAsia="Times New Roman" w:hAnsi="Calibri" w:cs="Calibri"/>
          <w:b/>
          <w:bCs/>
          <w:i/>
          <w:color w:val="808080"/>
          <w:sz w:val="20"/>
          <w:szCs w:val="20"/>
          <w:lang w:eastAsia="fr-FR"/>
        </w:rPr>
      </w:pPr>
      <w:r w:rsidRPr="00385E43">
        <w:rPr>
          <w:rFonts w:ascii="Calibri" w:eastAsia="Times New Roman" w:hAnsi="Calibri" w:cs="Calibri"/>
          <w:b/>
          <w:bCs/>
          <w:i/>
          <w:color w:val="808080"/>
          <w:sz w:val="20"/>
          <w:szCs w:val="20"/>
          <w:lang w:eastAsia="fr-FR"/>
        </w:rPr>
        <w:lastRenderedPageBreak/>
        <w:t>Variation des quantités des lots au métré</w:t>
      </w:r>
    </w:p>
    <w:p w14:paraId="6A83640C" w14:textId="073C111C" w:rsidR="00330BE3" w:rsidRPr="00330BE3" w:rsidRDefault="00B57E4A" w:rsidP="00330BE3">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Sans Objet</w:t>
      </w:r>
    </w:p>
    <w:p w14:paraId="4DA2043D" w14:textId="77777777" w:rsidR="00330BE3" w:rsidRPr="00330BE3" w:rsidRDefault="00330BE3" w:rsidP="00330BE3">
      <w:pPr>
        <w:tabs>
          <w:tab w:val="left" w:pos="2977"/>
        </w:tabs>
        <w:spacing w:after="0" w:line="240" w:lineRule="auto"/>
        <w:jc w:val="both"/>
        <w:rPr>
          <w:rFonts w:ascii="Calibri" w:eastAsia="Times New Roman" w:hAnsi="Calibri" w:cs="Calibri"/>
          <w:sz w:val="20"/>
          <w:szCs w:val="20"/>
          <w:lang w:eastAsia="fr-FR"/>
        </w:rPr>
      </w:pPr>
    </w:p>
    <w:p w14:paraId="5B8976DE" w14:textId="77777777" w:rsidR="00330BE3" w:rsidRPr="00330BE3" w:rsidRDefault="00330BE3" w:rsidP="00CB513B">
      <w:pPr>
        <w:numPr>
          <w:ilvl w:val="2"/>
          <w:numId w:val="25"/>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09" w:name="_Toc269837565"/>
      <w:bookmarkStart w:id="110" w:name="_Toc269882114"/>
      <w:bookmarkStart w:id="111" w:name="_Toc269907686"/>
      <w:bookmarkStart w:id="112" w:name="_Toc210155522"/>
      <w:r w:rsidRPr="00330BE3">
        <w:rPr>
          <w:rFonts w:ascii="Calibri" w:eastAsia="Times New Roman" w:hAnsi="Calibri" w:cs="Calibri"/>
          <w:b/>
          <w:color w:val="C45911"/>
          <w:sz w:val="20"/>
          <w:szCs w:val="20"/>
          <w:lang w:eastAsia="fr-FR"/>
        </w:rPr>
        <w:t>Ouvrages ou prestations non prévus au marché</w:t>
      </w:r>
      <w:bookmarkEnd w:id="109"/>
      <w:bookmarkEnd w:id="110"/>
      <w:bookmarkEnd w:id="111"/>
      <w:bookmarkEnd w:id="112"/>
    </w:p>
    <w:p w14:paraId="43A21344" w14:textId="3A0FDAAC"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Lorsque des travaux supplémentaires doivent être réalisés par l'entrepreneur sur ordre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les travaux ne seront exécutés qu’après notification par ordre de service de ce dernier. </w:t>
      </w:r>
    </w:p>
    <w:p w14:paraId="3BC9F1C4"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4D4CD2C8" w14:textId="77777777" w:rsidR="00330BE3" w:rsidRPr="00330BE3" w:rsidRDefault="00330BE3" w:rsidP="00CB513B">
      <w:pPr>
        <w:numPr>
          <w:ilvl w:val="2"/>
          <w:numId w:val="25"/>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13" w:name="_Toc269837566"/>
      <w:bookmarkStart w:id="114" w:name="_Toc269882115"/>
      <w:bookmarkStart w:id="115" w:name="_Toc269907687"/>
      <w:bookmarkStart w:id="116" w:name="_Toc210155523"/>
      <w:r w:rsidRPr="00330BE3">
        <w:rPr>
          <w:rFonts w:ascii="Calibri" w:eastAsia="Times New Roman" w:hAnsi="Calibri" w:cs="Calibri"/>
          <w:b/>
          <w:color w:val="C45911"/>
          <w:sz w:val="20"/>
          <w:szCs w:val="20"/>
          <w:lang w:eastAsia="fr-FR"/>
        </w:rPr>
        <w:t>Projets de décompte</w:t>
      </w:r>
      <w:bookmarkEnd w:id="113"/>
      <w:bookmarkEnd w:id="114"/>
      <w:bookmarkEnd w:id="115"/>
      <w:bookmarkEnd w:id="116"/>
    </w:p>
    <w:p w14:paraId="173F0FAF"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projets de décompte sont présentés conformément aux articles 19.4 et 19.5 du CCAG.</w:t>
      </w:r>
    </w:p>
    <w:p w14:paraId="69497BEC"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modalités particulières sont précisées à l'article 5.6 du présent CCAP.</w:t>
      </w:r>
    </w:p>
    <w:p w14:paraId="4323F449"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555F6F68" w14:textId="77777777" w:rsidR="00330BE3" w:rsidRPr="00330BE3" w:rsidRDefault="00330BE3" w:rsidP="00CB513B">
      <w:pPr>
        <w:numPr>
          <w:ilvl w:val="2"/>
          <w:numId w:val="25"/>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17" w:name="_Toc269837567"/>
      <w:bookmarkStart w:id="118" w:name="_Toc269882116"/>
      <w:bookmarkStart w:id="119" w:name="_Toc269907688"/>
      <w:bookmarkStart w:id="120" w:name="_Toc210155524"/>
      <w:r w:rsidRPr="00330BE3">
        <w:rPr>
          <w:rFonts w:ascii="Calibri" w:eastAsia="Times New Roman" w:hAnsi="Calibri" w:cs="Calibri"/>
          <w:b/>
          <w:color w:val="C45911"/>
          <w:sz w:val="20"/>
          <w:szCs w:val="20"/>
          <w:lang w:eastAsia="fr-FR"/>
        </w:rPr>
        <w:t>Modalités de paiement</w:t>
      </w:r>
      <w:bookmarkEnd w:id="117"/>
      <w:bookmarkEnd w:id="118"/>
      <w:bookmarkEnd w:id="119"/>
      <w:bookmarkEnd w:id="120"/>
    </w:p>
    <w:p w14:paraId="4941CF48"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paiements seront effectués par virement bancaire dans le respect des délais légaux applicables en Nouvelle-Calédonie et après remise par le contractant d'une facture ou situation en bonne et due forme.</w:t>
      </w:r>
    </w:p>
    <w:p w14:paraId="7CB9E993"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342A63D"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service comptabilité du FSH/FCH procède mensuellement à deux cessions de règlements. </w:t>
      </w:r>
    </w:p>
    <w:p w14:paraId="2EF03320"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4FE6189C"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Toute erreur ou omission relevée sur une facture ou situation qui obligerait le FSH/FCH à refuser le document décalerait d'autant le délai de règlement sans que le FSH/FCH ne puisse en être tenu pour responsable.</w:t>
      </w:r>
    </w:p>
    <w:p w14:paraId="494AFC2D"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5CB92C94" w14:textId="01270820" w:rsidR="00330BE3" w:rsidRPr="009C41B6" w:rsidRDefault="00330BE3" w:rsidP="009C41B6">
      <w:pPr>
        <w:numPr>
          <w:ilvl w:val="2"/>
          <w:numId w:val="25"/>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21" w:name="_Toc210155525"/>
      <w:r w:rsidRPr="00330BE3">
        <w:rPr>
          <w:rFonts w:ascii="Calibri" w:eastAsia="Times New Roman" w:hAnsi="Calibri" w:cs="Calibri"/>
          <w:b/>
          <w:color w:val="C45911"/>
          <w:sz w:val="20"/>
          <w:szCs w:val="20"/>
          <w:lang w:eastAsia="fr-FR"/>
        </w:rPr>
        <w:t>Demandes d’acomptes et factures dématérialisées</w:t>
      </w:r>
      <w:bookmarkEnd w:id="121"/>
    </w:p>
    <w:p w14:paraId="46F008A0"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330BE3">
        <w:rPr>
          <w:rFonts w:ascii="Calibri" w:eastAsia="Times New Roman" w:hAnsi="Calibri" w:cs="Calibri"/>
          <w:color w:val="000000"/>
          <w:sz w:val="20"/>
          <w:szCs w:val="20"/>
          <w:bdr w:val="none" w:sz="0" w:space="0" w:color="auto" w:frame="1"/>
          <w:shd w:val="clear" w:color="auto" w:fill="FFFFFF"/>
          <w:lang w:eastAsia="fr-FR"/>
        </w:rPr>
        <w:t xml:space="preserve">Les demandes d’acompte sont établies par le titulaire </w:t>
      </w:r>
      <w:r w:rsidRPr="00330BE3">
        <w:rPr>
          <w:rFonts w:ascii="Calibri" w:eastAsia="Times New Roman" w:hAnsi="Calibri" w:cs="Calibri"/>
          <w:sz w:val="20"/>
          <w:szCs w:val="20"/>
          <w:bdr w:val="none" w:sz="0" w:space="0" w:color="auto" w:frame="1"/>
          <w:shd w:val="clear" w:color="auto" w:fill="FFFFFF"/>
          <w:lang w:eastAsia="fr-FR"/>
        </w:rPr>
        <w:t>exclusivement selon le modèle du FSH/FCH.</w:t>
      </w:r>
    </w:p>
    <w:p w14:paraId="0187BA52"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4F03873F" w14:textId="208B36C3" w:rsidR="00330BE3" w:rsidRPr="00330BE3" w:rsidRDefault="00330BE3" w:rsidP="00330BE3">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330BE3">
        <w:rPr>
          <w:rFonts w:ascii="Calibri" w:eastAsia="Times New Roman" w:hAnsi="Calibri" w:cs="Calibri"/>
          <w:color w:val="000000"/>
          <w:sz w:val="20"/>
          <w:szCs w:val="20"/>
          <w:bdr w:val="none" w:sz="0" w:space="0" w:color="auto" w:frame="1"/>
          <w:shd w:val="clear" w:color="auto" w:fill="FFFFFF"/>
          <w:lang w:eastAsia="fr-FR"/>
        </w:rPr>
        <w:t xml:space="preserve">Les demandes d’acompte et les factures signées par le titulaire, et visées par le MOE et l’OPC, sont transmises au </w:t>
      </w:r>
      <w:r w:rsidR="001636DE">
        <w:rPr>
          <w:rFonts w:ascii="Calibri" w:eastAsia="Times New Roman" w:hAnsi="Calibri" w:cs="Calibri"/>
          <w:color w:val="000000"/>
          <w:sz w:val="20"/>
          <w:szCs w:val="20"/>
          <w:bdr w:val="none" w:sz="0" w:space="0" w:color="auto" w:frame="1"/>
          <w:shd w:val="clear" w:color="auto" w:fill="FFFFFF"/>
          <w:lang w:eastAsia="fr-FR"/>
        </w:rPr>
        <w:t>MO</w:t>
      </w:r>
      <w:r w:rsidRPr="00330BE3">
        <w:rPr>
          <w:rFonts w:ascii="Calibri" w:eastAsia="Times New Roman" w:hAnsi="Calibri" w:cs="Calibri"/>
          <w:color w:val="000000"/>
          <w:sz w:val="20"/>
          <w:szCs w:val="20"/>
          <w:bdr w:val="none" w:sz="0" w:space="0" w:color="auto" w:frame="1"/>
          <w:shd w:val="clear" w:color="auto" w:fill="FFFFFF"/>
          <w:lang w:eastAsia="fr-FR"/>
        </w:rPr>
        <w:t xml:space="preserve"> </w:t>
      </w:r>
      <w:r w:rsidRPr="00330BE3">
        <w:rPr>
          <w:rFonts w:ascii="Calibri" w:eastAsia="Times New Roman" w:hAnsi="Calibri" w:cs="Calibri"/>
          <w:sz w:val="20"/>
          <w:szCs w:val="20"/>
          <w:bdr w:val="none" w:sz="0" w:space="0" w:color="auto" w:frame="1"/>
          <w:shd w:val="clear" w:color="auto" w:fill="FFFFFF"/>
          <w:lang w:eastAsia="fr-FR"/>
        </w:rPr>
        <w:t>au format électronique (format PDF)</w:t>
      </w:r>
      <w:r w:rsidRPr="00330BE3">
        <w:rPr>
          <w:rFonts w:ascii="Calibri" w:eastAsia="Times New Roman" w:hAnsi="Calibri" w:cs="Calibri"/>
          <w:color w:val="000000"/>
          <w:sz w:val="20"/>
          <w:szCs w:val="20"/>
          <w:bdr w:val="none" w:sz="0" w:space="0" w:color="auto" w:frame="1"/>
          <w:shd w:val="clear" w:color="auto" w:fill="FFFFFF"/>
          <w:lang w:eastAsia="fr-FR"/>
        </w:rPr>
        <w:t xml:space="preserve"> à l’adresse courriel suivante : </w:t>
      </w:r>
    </w:p>
    <w:p w14:paraId="55686337" w14:textId="77777777" w:rsidR="00330BE3" w:rsidRPr="00330BE3" w:rsidRDefault="00677F77" w:rsidP="00330BE3">
      <w:pPr>
        <w:shd w:val="clear" w:color="auto" w:fill="FFFFFF"/>
        <w:spacing w:after="0" w:line="240" w:lineRule="auto"/>
        <w:jc w:val="both"/>
        <w:textAlignment w:val="baseline"/>
        <w:rPr>
          <w:rFonts w:ascii="Calibri" w:eastAsia="Times New Roman" w:hAnsi="Calibri" w:cs="Calibri"/>
          <w:b/>
          <w:color w:val="5B9BD5"/>
          <w:sz w:val="20"/>
          <w:szCs w:val="20"/>
          <w:bdr w:val="none" w:sz="0" w:space="0" w:color="auto" w:frame="1"/>
          <w:shd w:val="clear" w:color="auto" w:fill="FFFFFF"/>
          <w:lang w:eastAsia="fr-FR"/>
        </w:rPr>
      </w:pPr>
      <w:hyperlink r:id="rId8" w:history="1">
        <w:r w:rsidR="00330BE3" w:rsidRPr="00314FD1">
          <w:rPr>
            <w:rFonts w:ascii="Calibri" w:eastAsia="Times New Roman" w:hAnsi="Calibri" w:cs="Calibri"/>
            <w:b/>
            <w:color w:val="000000" w:themeColor="text1"/>
            <w:sz w:val="20"/>
            <w:szCs w:val="20"/>
            <w:bdr w:val="none" w:sz="0" w:space="0" w:color="auto" w:frame="1"/>
            <w:shd w:val="clear" w:color="auto" w:fill="FFFFFF"/>
            <w:lang w:eastAsia="fr-FR"/>
          </w:rPr>
          <w:t>operationsfactures@fsh.nc</w:t>
        </w:r>
      </w:hyperlink>
    </w:p>
    <w:p w14:paraId="20B3066E"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0F0A6E73"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sz w:val="20"/>
          <w:szCs w:val="20"/>
          <w:bdr w:val="none" w:sz="0" w:space="0" w:color="auto" w:frame="1"/>
          <w:shd w:val="clear" w:color="auto" w:fill="FFFFFF"/>
          <w:lang w:eastAsia="fr-FR"/>
        </w:rPr>
      </w:pPr>
      <w:r w:rsidRPr="00330BE3">
        <w:rPr>
          <w:rFonts w:ascii="Calibri" w:eastAsia="Times New Roman" w:hAnsi="Calibri" w:cs="Calibri"/>
          <w:sz w:val="20"/>
          <w:szCs w:val="20"/>
          <w:bdr w:val="none" w:sz="0" w:space="0" w:color="auto" w:frame="1"/>
          <w:shd w:val="clear" w:color="auto" w:fill="FFFFFF"/>
          <w:lang w:eastAsia="fr-FR"/>
        </w:rPr>
        <w:t>Attention pour être recevable chaque courriel ne devra contenir qu’un seul décompte ou facture.</w:t>
      </w:r>
    </w:p>
    <w:p w14:paraId="1E3BE601"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7AF37EFD"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330BE3">
        <w:rPr>
          <w:rFonts w:ascii="Calibri" w:eastAsia="Times New Roman" w:hAnsi="Calibri" w:cs="Calibri"/>
          <w:color w:val="000000"/>
          <w:sz w:val="20"/>
          <w:szCs w:val="20"/>
          <w:bdr w:val="none" w:sz="0" w:space="0" w:color="auto" w:frame="1"/>
          <w:shd w:val="clear" w:color="auto" w:fill="FFFFFF"/>
          <w:lang w:eastAsia="fr-FR"/>
        </w:rPr>
        <w:t>Le fichier PDF de la demande d’acompte ou de la facture est dénommé comme suit :</w:t>
      </w:r>
    </w:p>
    <w:p w14:paraId="6A5BACD0"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b/>
          <w:color w:val="5B9BD5"/>
          <w:sz w:val="20"/>
          <w:szCs w:val="20"/>
          <w:bdr w:val="none" w:sz="0" w:space="0" w:color="auto" w:frame="1"/>
          <w:shd w:val="clear" w:color="auto" w:fill="FFFFFF"/>
          <w:lang w:eastAsia="fr-FR"/>
        </w:rPr>
      </w:pPr>
      <w:proofErr w:type="spellStart"/>
      <w:r w:rsidRPr="00330BE3">
        <w:rPr>
          <w:rFonts w:ascii="Calibri" w:eastAsia="Times New Roman" w:hAnsi="Calibri" w:cs="Calibri"/>
          <w:b/>
          <w:color w:val="5B9BD5"/>
          <w:sz w:val="20"/>
          <w:szCs w:val="20"/>
          <w:bdr w:val="none" w:sz="0" w:space="0" w:color="auto" w:frame="1"/>
          <w:shd w:val="clear" w:color="auto" w:fill="FFFFFF"/>
          <w:lang w:eastAsia="fr-FR"/>
        </w:rPr>
        <w:t>N°Opération-N°Tranche-N°PosteDépense-NomFournisseur-N°Décompte</w:t>
      </w:r>
      <w:proofErr w:type="spellEnd"/>
    </w:p>
    <w:p w14:paraId="5A019FF9"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0B62E954"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r w:rsidRPr="00330BE3">
        <w:rPr>
          <w:rFonts w:ascii="Calibri" w:eastAsia="Times New Roman" w:hAnsi="Calibri" w:cs="Calibri"/>
          <w:color w:val="000000"/>
          <w:sz w:val="20"/>
          <w:szCs w:val="20"/>
          <w:bdr w:val="none" w:sz="0" w:space="0" w:color="auto" w:frame="1"/>
          <w:shd w:val="clear" w:color="auto" w:fill="FFFFFF"/>
          <w:lang w:eastAsia="fr-FR"/>
        </w:rPr>
        <w:t>Tout décompte ou facture non conforme ou contenant des erreurs sera renvoyé au titulaire qui en accepte les conséquences en termes de délais de paiement.</w:t>
      </w:r>
    </w:p>
    <w:p w14:paraId="6C9DF522"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color w:val="000000"/>
          <w:sz w:val="20"/>
          <w:szCs w:val="20"/>
          <w:bdr w:val="none" w:sz="0" w:space="0" w:color="auto" w:frame="1"/>
          <w:shd w:val="clear" w:color="auto" w:fill="FFFFFF"/>
          <w:lang w:eastAsia="fr-FR"/>
        </w:rPr>
      </w:pPr>
    </w:p>
    <w:p w14:paraId="02D20D58" w14:textId="77777777" w:rsidR="00330BE3" w:rsidRPr="00330BE3" w:rsidRDefault="00330BE3" w:rsidP="00330BE3">
      <w:pPr>
        <w:keepNext/>
        <w:spacing w:after="0" w:line="240" w:lineRule="auto"/>
        <w:jc w:val="both"/>
        <w:outlineLvl w:val="8"/>
        <w:rPr>
          <w:rFonts w:ascii="Calibri" w:eastAsia="Times New Roman" w:hAnsi="Calibri" w:cs="Calibri"/>
          <w:b/>
          <w:sz w:val="20"/>
          <w:szCs w:val="20"/>
          <w:u w:val="single"/>
          <w:lang w:eastAsia="fr-FR"/>
        </w:rPr>
      </w:pPr>
      <w:r w:rsidRPr="00330BE3">
        <w:rPr>
          <w:rFonts w:ascii="Calibri" w:eastAsia="Times New Roman" w:hAnsi="Calibri" w:cs="Calibri"/>
          <w:b/>
          <w:sz w:val="20"/>
          <w:szCs w:val="20"/>
          <w:u w:val="single"/>
          <w:lang w:eastAsia="fr-FR"/>
        </w:rPr>
        <w:t>Entreprise titulaire de plusieurs lots</w:t>
      </w:r>
    </w:p>
    <w:p w14:paraId="4F56A356" w14:textId="580F2BA4" w:rsidR="00330BE3" w:rsidRPr="00330BE3" w:rsidRDefault="00B57E4A" w:rsidP="00330BE3">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Sans objet</w:t>
      </w:r>
    </w:p>
    <w:p w14:paraId="49C50731"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6B1B154" w14:textId="5696356C" w:rsidR="00330BE3" w:rsidRPr="009C41B6" w:rsidRDefault="00330BE3" w:rsidP="005567F3">
      <w:pPr>
        <w:pStyle w:val="Paragraphedeliste"/>
        <w:numPr>
          <w:ilvl w:val="2"/>
          <w:numId w:val="25"/>
        </w:numPr>
        <w:tabs>
          <w:tab w:val="left" w:pos="851"/>
          <w:tab w:val="left" w:pos="1701"/>
        </w:tabs>
        <w:jc w:val="both"/>
        <w:outlineLvl w:val="2"/>
        <w:rPr>
          <w:rFonts w:ascii="Calibri" w:hAnsi="Calibri" w:cs="Calibri"/>
          <w:b/>
          <w:color w:val="C45911"/>
          <w:sz w:val="20"/>
          <w:szCs w:val="20"/>
        </w:rPr>
      </w:pPr>
      <w:bookmarkStart w:id="122" w:name="_Toc210155526"/>
      <w:bookmarkStart w:id="123" w:name="_Toc269837568"/>
      <w:bookmarkStart w:id="124" w:name="_Toc269882117"/>
      <w:bookmarkStart w:id="125" w:name="_Toc269907689"/>
      <w:r w:rsidRPr="009C41B6">
        <w:rPr>
          <w:rFonts w:ascii="Calibri" w:hAnsi="Calibri" w:cs="Calibri"/>
          <w:b/>
          <w:color w:val="C45911"/>
          <w:sz w:val="20"/>
          <w:szCs w:val="20"/>
        </w:rPr>
        <w:t>Frais de mandataire et compte prorata</w:t>
      </w:r>
      <w:bookmarkEnd w:id="122"/>
    </w:p>
    <w:p w14:paraId="09ECA4C8" w14:textId="77777777" w:rsidR="00330BE3" w:rsidRPr="00BF7632" w:rsidRDefault="00330BE3" w:rsidP="00330BE3">
      <w:pPr>
        <w:spacing w:after="0" w:line="240" w:lineRule="auto"/>
        <w:jc w:val="both"/>
        <w:rPr>
          <w:rFonts w:ascii="Calibri" w:eastAsia="Times New Roman" w:hAnsi="Calibri" w:cs="Calibri"/>
          <w:sz w:val="20"/>
          <w:szCs w:val="20"/>
          <w:lang w:eastAsia="fr-FR"/>
        </w:rPr>
      </w:pPr>
      <w:r w:rsidRPr="00BF7632">
        <w:rPr>
          <w:rFonts w:ascii="Calibri" w:eastAsia="Times New Roman" w:hAnsi="Calibri" w:cs="Calibri"/>
          <w:sz w:val="20"/>
          <w:szCs w:val="20"/>
          <w:lang w:eastAsia="fr-FR"/>
        </w:rPr>
        <w:t>Les éventuels frais de mandataire et de compte prorata sont réputés inclus dans le montant du marché.</w:t>
      </w:r>
    </w:p>
    <w:p w14:paraId="567A482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C2EBC30" w14:textId="77777777" w:rsidR="00330BE3" w:rsidRPr="00330BE3" w:rsidRDefault="00330BE3" w:rsidP="00CB513B">
      <w:pPr>
        <w:numPr>
          <w:ilvl w:val="1"/>
          <w:numId w:val="25"/>
        </w:numPr>
        <w:spacing w:after="0" w:line="240" w:lineRule="auto"/>
        <w:jc w:val="both"/>
        <w:outlineLvl w:val="1"/>
        <w:rPr>
          <w:rFonts w:ascii="Calibri" w:eastAsia="Times New Roman" w:hAnsi="Calibri" w:cs="Calibri"/>
          <w:b/>
          <w:sz w:val="20"/>
          <w:szCs w:val="20"/>
          <w:lang w:eastAsia="fr-FR"/>
        </w:rPr>
      </w:pPr>
      <w:bookmarkStart w:id="126" w:name="_Toc18580572"/>
      <w:bookmarkStart w:id="127" w:name="_Toc18580573"/>
      <w:bookmarkStart w:id="128" w:name="_Toc18580574"/>
      <w:bookmarkStart w:id="129" w:name="_Toc210155527"/>
      <w:bookmarkEnd w:id="123"/>
      <w:bookmarkEnd w:id="124"/>
      <w:bookmarkEnd w:id="125"/>
      <w:bookmarkEnd w:id="126"/>
      <w:bookmarkEnd w:id="127"/>
      <w:bookmarkEnd w:id="128"/>
      <w:r w:rsidRPr="00330BE3">
        <w:rPr>
          <w:rFonts w:ascii="Calibri" w:eastAsia="Times New Roman" w:hAnsi="Calibri" w:cs="Calibri"/>
          <w:b/>
          <w:sz w:val="20"/>
          <w:szCs w:val="20"/>
          <w:lang w:eastAsia="fr-FR"/>
        </w:rPr>
        <w:t>Variation des prix</w:t>
      </w:r>
      <w:bookmarkEnd w:id="129"/>
    </w:p>
    <w:p w14:paraId="17F643DF" w14:textId="77777777" w:rsidR="00330BE3" w:rsidRPr="00330BE3" w:rsidRDefault="00330BE3" w:rsidP="00CB513B">
      <w:pPr>
        <w:numPr>
          <w:ilvl w:val="0"/>
          <w:numId w:val="10"/>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30" w:name="_Toc269837569"/>
      <w:bookmarkStart w:id="131" w:name="_Toc269882118"/>
      <w:bookmarkStart w:id="132" w:name="_Toc269907690"/>
      <w:bookmarkStart w:id="133" w:name="_Toc210155528"/>
      <w:r w:rsidRPr="00330BE3">
        <w:rPr>
          <w:rFonts w:ascii="Calibri" w:eastAsia="Times New Roman" w:hAnsi="Calibri" w:cs="Calibri"/>
          <w:b/>
          <w:color w:val="C45911"/>
          <w:sz w:val="20"/>
          <w:szCs w:val="20"/>
          <w:lang w:eastAsia="fr-FR"/>
        </w:rPr>
        <w:t>Caractère des prix</w:t>
      </w:r>
      <w:bookmarkEnd w:id="130"/>
      <w:bookmarkEnd w:id="131"/>
      <w:bookmarkEnd w:id="132"/>
      <w:bookmarkEnd w:id="133"/>
    </w:p>
    <w:p w14:paraId="5D9691F5" w14:textId="2965C00F" w:rsidR="00330BE3" w:rsidRPr="00330BE3" w:rsidRDefault="00330BE3" w:rsidP="00330BE3">
      <w:pPr>
        <w:spacing w:after="0" w:line="240" w:lineRule="auto"/>
        <w:rPr>
          <w:rFonts w:ascii="Calibri" w:eastAsia="Times New Roman" w:hAnsi="Calibri" w:cs="Calibri"/>
          <w:color w:val="5B9BD5"/>
          <w:sz w:val="20"/>
          <w:szCs w:val="20"/>
          <w:lang w:eastAsia="fr-FR"/>
        </w:rPr>
      </w:pPr>
      <w:r w:rsidRPr="00DB357D">
        <w:rPr>
          <w:rFonts w:ascii="Calibri" w:eastAsia="Times New Roman" w:hAnsi="Calibri" w:cs="Calibri"/>
          <w:color w:val="000000" w:themeColor="text1"/>
          <w:sz w:val="20"/>
          <w:szCs w:val="20"/>
          <w:lang w:eastAsia="fr-FR"/>
        </w:rPr>
        <w:t xml:space="preserve">Les prix sont </w:t>
      </w:r>
      <w:r w:rsidR="00EC4EF1">
        <w:rPr>
          <w:rFonts w:ascii="Calibri" w:eastAsia="Times New Roman" w:hAnsi="Calibri" w:cs="Calibri"/>
          <w:color w:val="000000" w:themeColor="text1"/>
          <w:sz w:val="20"/>
          <w:szCs w:val="20"/>
          <w:lang w:eastAsia="fr-FR"/>
        </w:rPr>
        <w:t>forfaitaires</w:t>
      </w:r>
      <w:r w:rsidRPr="00DB357D">
        <w:rPr>
          <w:rFonts w:ascii="Calibri" w:eastAsia="Times New Roman" w:hAnsi="Calibri" w:cs="Calibri"/>
          <w:color w:val="000000" w:themeColor="text1"/>
          <w:sz w:val="20"/>
          <w:szCs w:val="20"/>
          <w:lang w:eastAsia="fr-FR"/>
        </w:rPr>
        <w:t xml:space="preserve"> non révisables</w:t>
      </w:r>
      <w:r w:rsidR="00EC4EF1">
        <w:rPr>
          <w:rFonts w:ascii="Calibri" w:eastAsia="Times New Roman" w:hAnsi="Calibri" w:cs="Calibri"/>
          <w:color w:val="000000" w:themeColor="text1"/>
          <w:sz w:val="20"/>
          <w:szCs w:val="20"/>
          <w:lang w:eastAsia="fr-FR"/>
        </w:rPr>
        <w:t xml:space="preserve"> et non actualisables</w:t>
      </w:r>
      <w:r w:rsidRPr="00DB357D">
        <w:rPr>
          <w:rFonts w:ascii="Calibri" w:eastAsia="Times New Roman" w:hAnsi="Calibri" w:cs="Calibri"/>
          <w:color w:val="000000" w:themeColor="text1"/>
          <w:sz w:val="20"/>
          <w:szCs w:val="20"/>
          <w:lang w:eastAsia="fr-FR"/>
        </w:rPr>
        <w:t>,</w:t>
      </w:r>
    </w:p>
    <w:p w14:paraId="4D353C2B" w14:textId="77777777" w:rsidR="00330BE3" w:rsidRPr="00330BE3" w:rsidRDefault="00330BE3" w:rsidP="00330BE3">
      <w:pPr>
        <w:spacing w:after="0" w:line="240" w:lineRule="auto"/>
        <w:outlineLvl w:val="2"/>
        <w:rPr>
          <w:rFonts w:ascii="Calibri" w:eastAsia="Times New Roman" w:hAnsi="Calibri" w:cs="Calibri"/>
          <w:sz w:val="20"/>
          <w:szCs w:val="20"/>
          <w:lang w:eastAsia="fr-FR"/>
        </w:rPr>
      </w:pPr>
    </w:p>
    <w:p w14:paraId="0E5214D7" w14:textId="77777777" w:rsidR="00330BE3" w:rsidRPr="00330BE3" w:rsidRDefault="00330BE3" w:rsidP="00CB513B">
      <w:pPr>
        <w:numPr>
          <w:ilvl w:val="0"/>
          <w:numId w:val="10"/>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34" w:name="_Toc269837570"/>
      <w:bookmarkStart w:id="135" w:name="_Toc269882119"/>
      <w:bookmarkStart w:id="136" w:name="_Toc269907382"/>
      <w:bookmarkStart w:id="137" w:name="_Toc269907459"/>
      <w:bookmarkStart w:id="138" w:name="_Toc269907691"/>
      <w:bookmarkStart w:id="139" w:name="_Toc210155529"/>
      <w:r w:rsidRPr="00330BE3">
        <w:rPr>
          <w:rFonts w:ascii="Calibri" w:eastAsia="Times New Roman" w:hAnsi="Calibri" w:cs="Calibri"/>
          <w:b/>
          <w:color w:val="C45911"/>
          <w:sz w:val="20"/>
          <w:szCs w:val="20"/>
          <w:lang w:eastAsia="fr-FR"/>
        </w:rPr>
        <w:t>Mois d'établissement des prix du marché</w:t>
      </w:r>
      <w:bookmarkEnd w:id="134"/>
      <w:bookmarkEnd w:id="135"/>
      <w:bookmarkEnd w:id="136"/>
      <w:bookmarkEnd w:id="137"/>
      <w:bookmarkEnd w:id="138"/>
      <w:bookmarkEnd w:id="139"/>
    </w:p>
    <w:p w14:paraId="7DF64010"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prix du marché sont réputés établis sur la base des conditions économiques en vigueur le premier jour ouvrable du mois qui précède celui dans lequel se situe la date limite pour la remise des offres. Ce mois est appelé le "Mois d’origine des prix (mo)". Il est précisé dans l’acte d’engagement.</w:t>
      </w:r>
    </w:p>
    <w:p w14:paraId="6D77E0EF" w14:textId="77777777" w:rsidR="00330BE3" w:rsidRPr="00330BE3" w:rsidRDefault="00330BE3" w:rsidP="00330BE3">
      <w:pPr>
        <w:tabs>
          <w:tab w:val="left" w:pos="2800"/>
        </w:tabs>
        <w:spacing w:after="0" w:line="240" w:lineRule="auto"/>
        <w:ind w:left="357"/>
        <w:jc w:val="both"/>
        <w:rPr>
          <w:rFonts w:ascii="Calibri" w:eastAsia="Times New Roman" w:hAnsi="Calibri" w:cs="Calibri"/>
          <w:sz w:val="20"/>
          <w:szCs w:val="20"/>
          <w:lang w:eastAsia="fr-FR"/>
        </w:rPr>
      </w:pPr>
    </w:p>
    <w:p w14:paraId="2AFD31A1"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40" w:name="_Toc269837573"/>
      <w:bookmarkStart w:id="141" w:name="_Toc269882122"/>
      <w:bookmarkStart w:id="142" w:name="_Toc269907694"/>
      <w:bookmarkStart w:id="143" w:name="_Toc210155530"/>
      <w:r w:rsidRPr="00330BE3">
        <w:rPr>
          <w:rFonts w:ascii="Calibri" w:eastAsia="Times New Roman" w:hAnsi="Calibri" w:cs="Calibri"/>
          <w:b/>
          <w:color w:val="C45911"/>
          <w:sz w:val="20"/>
          <w:szCs w:val="20"/>
          <w:lang w:eastAsia="fr-FR"/>
        </w:rPr>
        <w:t>3.3.5</w:t>
      </w:r>
      <w:r w:rsidRPr="00330BE3">
        <w:rPr>
          <w:rFonts w:ascii="Calibri" w:eastAsia="Times New Roman" w:hAnsi="Calibri" w:cs="Calibri"/>
          <w:b/>
          <w:color w:val="C45911"/>
          <w:sz w:val="20"/>
          <w:szCs w:val="20"/>
          <w:lang w:eastAsia="fr-FR"/>
        </w:rPr>
        <w:tab/>
        <w:t>Actualisation ou révision provisoire</w:t>
      </w:r>
      <w:bookmarkEnd w:id="140"/>
      <w:bookmarkEnd w:id="141"/>
      <w:bookmarkEnd w:id="142"/>
      <w:bookmarkEnd w:id="143"/>
    </w:p>
    <w:p w14:paraId="60C534B0" w14:textId="77777777" w:rsidR="00B868F1" w:rsidRPr="00330BE3" w:rsidRDefault="00B868F1" w:rsidP="00B868F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Sans objet</w:t>
      </w:r>
    </w:p>
    <w:p w14:paraId="2D41655E" w14:textId="77777777" w:rsidR="00330BE3" w:rsidRPr="00330BE3" w:rsidRDefault="00330BE3" w:rsidP="00330BE3">
      <w:pPr>
        <w:spacing w:after="0" w:line="240" w:lineRule="auto"/>
        <w:ind w:firstLine="60"/>
        <w:jc w:val="both"/>
        <w:rPr>
          <w:rFonts w:ascii="Calibri" w:eastAsia="Times New Roman" w:hAnsi="Calibri" w:cs="Calibri"/>
          <w:sz w:val="20"/>
          <w:szCs w:val="20"/>
          <w:lang w:eastAsia="fr-FR"/>
        </w:rPr>
      </w:pPr>
    </w:p>
    <w:p w14:paraId="40DA9440" w14:textId="77777777" w:rsidR="00330BE3" w:rsidRPr="00330BE3" w:rsidRDefault="00330BE3" w:rsidP="00CB513B">
      <w:pPr>
        <w:numPr>
          <w:ilvl w:val="1"/>
          <w:numId w:val="26"/>
        </w:numPr>
        <w:spacing w:after="0" w:line="240" w:lineRule="auto"/>
        <w:jc w:val="both"/>
        <w:outlineLvl w:val="1"/>
        <w:rPr>
          <w:rFonts w:ascii="Calibri" w:eastAsia="Times New Roman" w:hAnsi="Calibri" w:cs="Calibri"/>
          <w:b/>
          <w:sz w:val="20"/>
          <w:szCs w:val="20"/>
          <w:lang w:eastAsia="fr-FR"/>
        </w:rPr>
      </w:pPr>
      <w:bookmarkStart w:id="144" w:name="_Toc447616448"/>
      <w:bookmarkStart w:id="145" w:name="_Toc447617006"/>
      <w:bookmarkStart w:id="146" w:name="_Toc447617183"/>
      <w:bookmarkStart w:id="147" w:name="_Toc447616449"/>
      <w:bookmarkStart w:id="148" w:name="_Toc447617007"/>
      <w:bookmarkStart w:id="149" w:name="_Toc447617184"/>
      <w:bookmarkStart w:id="150" w:name="_Toc210155531"/>
      <w:bookmarkEnd w:id="144"/>
      <w:bookmarkEnd w:id="145"/>
      <w:bookmarkEnd w:id="146"/>
      <w:bookmarkEnd w:id="147"/>
      <w:bookmarkEnd w:id="148"/>
      <w:bookmarkEnd w:id="149"/>
      <w:r w:rsidRPr="00330BE3">
        <w:rPr>
          <w:rFonts w:ascii="Calibri" w:eastAsia="Times New Roman" w:hAnsi="Calibri" w:cs="Calibri"/>
          <w:b/>
          <w:sz w:val="20"/>
          <w:szCs w:val="20"/>
          <w:lang w:eastAsia="fr-FR"/>
        </w:rPr>
        <w:t>Sous-traitants</w:t>
      </w:r>
      <w:bookmarkEnd w:id="150"/>
    </w:p>
    <w:p w14:paraId="1C763192" w14:textId="77777777" w:rsidR="00330BE3" w:rsidRPr="00330BE3" w:rsidRDefault="00330BE3" w:rsidP="00330BE3">
      <w:pPr>
        <w:spacing w:after="0" w:line="240" w:lineRule="auto"/>
        <w:rPr>
          <w:rFonts w:ascii="Calibri" w:eastAsia="Times New Roman" w:hAnsi="Calibri" w:cs="Calibri"/>
          <w:sz w:val="20"/>
          <w:szCs w:val="20"/>
          <w:lang w:eastAsia="fr-FR"/>
        </w:rPr>
      </w:pPr>
      <w:bookmarkStart w:id="151" w:name="_Toc447617186"/>
      <w:r w:rsidRPr="00330BE3">
        <w:rPr>
          <w:rFonts w:ascii="Calibri" w:eastAsia="Times New Roman" w:hAnsi="Calibri" w:cs="Calibri"/>
          <w:sz w:val="20"/>
          <w:szCs w:val="20"/>
          <w:lang w:eastAsia="fr-FR"/>
        </w:rPr>
        <w:t>L’entrepreneur titulaire du marché peut sous-traiter une partie des prestations qui lui sont confiées selon les dispositions de la loi n°75.1334 modifiée du 31 décembre 1975 et selon les dispositions du CCAG, notamment de ses articles 4.6 et 20.3.</w:t>
      </w:r>
      <w:bookmarkEnd w:id="151"/>
    </w:p>
    <w:p w14:paraId="7D586B1A" w14:textId="77777777" w:rsidR="00330BE3" w:rsidRPr="00330BE3" w:rsidRDefault="00330BE3" w:rsidP="00330BE3">
      <w:pPr>
        <w:spacing w:after="0" w:line="240" w:lineRule="auto"/>
        <w:jc w:val="both"/>
        <w:rPr>
          <w:rFonts w:ascii="Calibri" w:eastAsia="Times New Roman" w:hAnsi="Calibri" w:cs="Calibri"/>
          <w:b/>
          <w:sz w:val="20"/>
          <w:szCs w:val="20"/>
          <w:u w:val="single"/>
          <w:lang w:eastAsia="fr-FR"/>
        </w:rPr>
      </w:pPr>
    </w:p>
    <w:p w14:paraId="4411C612"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52" w:name="_Toc210155532"/>
      <w:r w:rsidRPr="00330BE3">
        <w:rPr>
          <w:rFonts w:ascii="Calibri" w:eastAsia="Times New Roman" w:hAnsi="Calibri" w:cs="Calibri"/>
          <w:b/>
          <w:color w:val="C45911"/>
          <w:sz w:val="20"/>
          <w:szCs w:val="20"/>
          <w:lang w:eastAsia="fr-FR"/>
        </w:rPr>
        <w:t>3.4.1</w:t>
      </w:r>
      <w:r w:rsidRPr="00330BE3">
        <w:rPr>
          <w:rFonts w:ascii="Calibri" w:eastAsia="Times New Roman" w:hAnsi="Calibri" w:cs="Calibri"/>
          <w:b/>
          <w:color w:val="C45911"/>
          <w:sz w:val="20"/>
          <w:szCs w:val="20"/>
          <w:lang w:eastAsia="fr-FR"/>
        </w:rPr>
        <w:tab/>
        <w:t>Désignation des sous-traitants lors de la passation du marché</w:t>
      </w:r>
      <w:bookmarkEnd w:id="152"/>
      <w:r w:rsidRPr="00330BE3">
        <w:rPr>
          <w:rFonts w:ascii="Calibri" w:eastAsia="Times New Roman" w:hAnsi="Calibri" w:cs="Calibri"/>
          <w:b/>
          <w:color w:val="C45911"/>
          <w:sz w:val="20"/>
          <w:szCs w:val="20"/>
          <w:lang w:eastAsia="fr-FR"/>
        </w:rPr>
        <w:t xml:space="preserve"> </w:t>
      </w:r>
    </w:p>
    <w:p w14:paraId="78E883AB"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lastRenderedPageBreak/>
        <w:t>Se référer à l’acte d’engagement.</w:t>
      </w:r>
    </w:p>
    <w:p w14:paraId="0B101CE1" w14:textId="77777777" w:rsidR="00330BE3" w:rsidRPr="00330BE3" w:rsidRDefault="00330BE3" w:rsidP="00330BE3">
      <w:pPr>
        <w:spacing w:after="0" w:line="240" w:lineRule="auto"/>
        <w:jc w:val="both"/>
        <w:rPr>
          <w:rFonts w:ascii="Calibri" w:eastAsia="Times New Roman" w:hAnsi="Calibri" w:cs="Calibri"/>
          <w:b/>
          <w:sz w:val="20"/>
          <w:szCs w:val="20"/>
          <w:u w:val="single"/>
          <w:lang w:eastAsia="fr-FR"/>
        </w:rPr>
      </w:pPr>
    </w:p>
    <w:p w14:paraId="04308AA1"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53" w:name="_Toc269837574"/>
      <w:bookmarkStart w:id="154" w:name="_Toc269882123"/>
      <w:bookmarkStart w:id="155" w:name="_Toc269907695"/>
      <w:bookmarkStart w:id="156" w:name="_Toc210155533"/>
      <w:r w:rsidRPr="00330BE3">
        <w:rPr>
          <w:rFonts w:ascii="Calibri" w:eastAsia="Times New Roman" w:hAnsi="Calibri" w:cs="Calibri"/>
          <w:b/>
          <w:color w:val="C45911"/>
          <w:sz w:val="20"/>
          <w:szCs w:val="20"/>
          <w:lang w:eastAsia="fr-FR"/>
        </w:rPr>
        <w:t>3.4.2</w:t>
      </w:r>
      <w:r w:rsidRPr="00330BE3">
        <w:rPr>
          <w:rFonts w:ascii="Calibri" w:eastAsia="Times New Roman" w:hAnsi="Calibri" w:cs="Calibri"/>
          <w:b/>
          <w:color w:val="C45911"/>
          <w:sz w:val="20"/>
          <w:szCs w:val="20"/>
          <w:lang w:eastAsia="fr-FR"/>
        </w:rPr>
        <w:tab/>
        <w:t>Désignation des sous-traitants en cours de marché</w:t>
      </w:r>
      <w:bookmarkEnd w:id="153"/>
      <w:bookmarkEnd w:id="154"/>
      <w:bookmarkEnd w:id="155"/>
      <w:bookmarkEnd w:id="156"/>
    </w:p>
    <w:p w14:paraId="55430061" w14:textId="54472BE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Avant toute intervention sur le chantier, tout sous-traitant doit obligatoirement être déclaré et agréé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Le sous-traitant devra répondre aux critères de sélection du FCH/FSH, figurant au RPAO (cotisations CAFAT à jour, nombre minimum d’employés déclarés, etc.).</w:t>
      </w:r>
    </w:p>
    <w:p w14:paraId="0672646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D83859B" w14:textId="5352DAE8"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L'acceptation d'un sous-traitant éventuel et l'agrément des conditions de paiement du contrat de sous-traitance doit être obligatoirement établi sur la base du modèle fourni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69A98D9B" w14:textId="77777777" w:rsidR="00330BE3" w:rsidRPr="00330BE3" w:rsidRDefault="00330BE3" w:rsidP="00330BE3">
      <w:pPr>
        <w:tabs>
          <w:tab w:val="left" w:pos="284"/>
        </w:tabs>
        <w:spacing w:after="0" w:line="240" w:lineRule="auto"/>
        <w:ind w:left="927"/>
        <w:jc w:val="both"/>
        <w:rPr>
          <w:rFonts w:ascii="Calibri" w:eastAsia="Times New Roman" w:hAnsi="Calibri" w:cs="Calibri"/>
          <w:sz w:val="20"/>
          <w:szCs w:val="20"/>
          <w:lang w:eastAsia="fr-FR"/>
        </w:rPr>
      </w:pPr>
    </w:p>
    <w:p w14:paraId="28AA6EB8"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57" w:name="_Toc269837575"/>
      <w:bookmarkStart w:id="158" w:name="_Toc269882124"/>
      <w:bookmarkStart w:id="159" w:name="_Toc269907696"/>
      <w:bookmarkStart w:id="160" w:name="_Toc210155534"/>
      <w:r w:rsidRPr="00330BE3">
        <w:rPr>
          <w:rFonts w:ascii="Calibri" w:eastAsia="Times New Roman" w:hAnsi="Calibri" w:cs="Calibri"/>
          <w:b/>
          <w:color w:val="C45911"/>
          <w:sz w:val="20"/>
          <w:szCs w:val="20"/>
          <w:lang w:eastAsia="fr-FR"/>
        </w:rPr>
        <w:t>3.4.3</w:t>
      </w:r>
      <w:r w:rsidRPr="00330BE3">
        <w:rPr>
          <w:rFonts w:ascii="Calibri" w:eastAsia="Times New Roman" w:hAnsi="Calibri" w:cs="Calibri"/>
          <w:b/>
          <w:color w:val="C45911"/>
          <w:sz w:val="20"/>
          <w:szCs w:val="20"/>
          <w:lang w:eastAsia="fr-FR"/>
        </w:rPr>
        <w:tab/>
        <w:t>Paiements des sous-traitants</w:t>
      </w:r>
      <w:bookmarkEnd w:id="157"/>
      <w:bookmarkEnd w:id="158"/>
      <w:bookmarkEnd w:id="159"/>
      <w:bookmarkEnd w:id="160"/>
    </w:p>
    <w:p w14:paraId="2D66428A" w14:textId="49A8C8BE"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pourra procéder au paiement direct des sous-traitants agréés, comme suit :</w:t>
      </w:r>
    </w:p>
    <w:p w14:paraId="4D561DD6" w14:textId="77777777" w:rsidR="0085093E" w:rsidRDefault="0085093E" w:rsidP="00330BE3">
      <w:pPr>
        <w:spacing w:after="0" w:line="240" w:lineRule="auto"/>
        <w:jc w:val="both"/>
        <w:rPr>
          <w:rFonts w:ascii="Calibri" w:eastAsia="Times New Roman" w:hAnsi="Calibri" w:cs="Calibri"/>
          <w:sz w:val="20"/>
          <w:szCs w:val="20"/>
          <w:lang w:eastAsia="fr-FR"/>
        </w:rPr>
      </w:pPr>
    </w:p>
    <w:p w14:paraId="7AD09E88" w14:textId="1E7404F0"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Pour les sous-traitants de l’entreprise</w:t>
      </w:r>
      <w:r w:rsidR="005F4071">
        <w:rPr>
          <w:rFonts w:ascii="Calibri" w:eastAsia="Times New Roman" w:hAnsi="Calibri" w:cs="Calibri"/>
          <w:sz w:val="20"/>
          <w:szCs w:val="20"/>
          <w:lang w:eastAsia="fr-FR"/>
        </w:rPr>
        <w:t xml:space="preserve"> </w:t>
      </w:r>
      <w:r w:rsidR="005F4071" w:rsidRPr="00BD67AD">
        <w:rPr>
          <w:rFonts w:ascii="Calibri" w:eastAsia="Times New Roman" w:hAnsi="Calibri" w:cs="Calibri"/>
          <w:sz w:val="20"/>
          <w:szCs w:val="20"/>
          <w:lang w:eastAsia="fr-FR"/>
        </w:rPr>
        <w:t>mandataire</w:t>
      </w:r>
      <w:r w:rsidR="00BD67AD">
        <w:rPr>
          <w:rFonts w:ascii="Calibri" w:eastAsia="Times New Roman" w:hAnsi="Calibri" w:cs="Calibri"/>
          <w:sz w:val="20"/>
          <w:szCs w:val="20"/>
          <w:lang w:eastAsia="fr-FR"/>
        </w:rPr>
        <w:t>,</w:t>
      </w:r>
      <w:r w:rsidRPr="00330BE3">
        <w:rPr>
          <w:rFonts w:ascii="Calibri" w:eastAsia="Times New Roman" w:hAnsi="Calibri" w:cs="Calibri"/>
          <w:sz w:val="20"/>
          <w:szCs w:val="20"/>
          <w:lang w:eastAsia="fr-FR"/>
        </w:rPr>
        <w:t xml:space="preserve"> l'acceptation de la somme à payer à chacun d'entre eux fait l'objet d'une attestation, jointe au projet de décompte, signée par l’entreprise en indiquant la somme à régler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aux sous-traitants concernés, il joint également une facture détaillée du/des sous-traitants. </w:t>
      </w:r>
    </w:p>
    <w:p w14:paraId="305ECB22"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FA3976A" w14:textId="0F13BDD5" w:rsid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se libérera des sommes dues aux sous-traitants payés directement, en faisant porter le montant des sommes à leur payer au crédit des comptes indiqués dans les avenants ou actes spéciaux correspondants.</w:t>
      </w:r>
    </w:p>
    <w:p w14:paraId="03665785" w14:textId="77777777" w:rsidR="0031567A" w:rsidRPr="00330BE3" w:rsidRDefault="0031567A" w:rsidP="00330BE3">
      <w:pPr>
        <w:spacing w:after="0" w:line="240" w:lineRule="auto"/>
        <w:jc w:val="both"/>
        <w:rPr>
          <w:rFonts w:ascii="Calibri" w:eastAsia="Times New Roman" w:hAnsi="Calibri" w:cs="Calibri"/>
          <w:sz w:val="20"/>
          <w:szCs w:val="20"/>
          <w:lang w:eastAsia="fr-FR"/>
        </w:rPr>
      </w:pPr>
    </w:p>
    <w:p w14:paraId="211C8EF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5FA533CE"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161" w:name="_Toc269837576"/>
      <w:bookmarkStart w:id="162" w:name="_Toc269882125"/>
      <w:bookmarkStart w:id="163" w:name="_Toc269882454"/>
      <w:bookmarkStart w:id="164" w:name="_Toc269888729"/>
      <w:bookmarkStart w:id="165" w:name="_Toc269907383"/>
      <w:bookmarkStart w:id="166" w:name="_Toc269907460"/>
      <w:bookmarkStart w:id="167" w:name="_Toc269907699"/>
      <w:bookmarkStart w:id="168" w:name="_Toc210155535"/>
      <w:r w:rsidRPr="00330BE3">
        <w:rPr>
          <w:rFonts w:ascii="Calibri" w:eastAsia="Times New Roman" w:hAnsi="Calibri" w:cs="Calibri"/>
          <w:b/>
          <w:caps/>
          <w:color w:val="FFFFFF"/>
          <w:sz w:val="20"/>
          <w:szCs w:val="20"/>
          <w:lang w:eastAsia="fr-FR"/>
        </w:rPr>
        <w:t>ARTICLE 4 - DELAIS D'EXECUTION – PENALITES ET PRIMES</w:t>
      </w:r>
      <w:bookmarkEnd w:id="161"/>
      <w:bookmarkEnd w:id="162"/>
      <w:bookmarkEnd w:id="163"/>
      <w:bookmarkEnd w:id="164"/>
      <w:bookmarkEnd w:id="165"/>
      <w:bookmarkEnd w:id="166"/>
      <w:bookmarkEnd w:id="167"/>
      <w:bookmarkEnd w:id="168"/>
    </w:p>
    <w:p w14:paraId="5FC15EC5" w14:textId="77777777" w:rsidR="00330BE3" w:rsidRPr="00330BE3" w:rsidRDefault="00330BE3" w:rsidP="00330BE3">
      <w:pPr>
        <w:spacing w:after="0" w:line="240" w:lineRule="auto"/>
        <w:rPr>
          <w:rFonts w:ascii="Calibri" w:eastAsia="Times New Roman" w:hAnsi="Calibri" w:cs="Calibri"/>
          <w:sz w:val="20"/>
          <w:szCs w:val="20"/>
          <w:lang w:eastAsia="fr-FR"/>
        </w:rPr>
      </w:pPr>
    </w:p>
    <w:p w14:paraId="185D8BDA" w14:textId="77777777" w:rsidR="00330BE3" w:rsidRPr="00330BE3" w:rsidRDefault="00330BE3" w:rsidP="00CB513B">
      <w:pPr>
        <w:numPr>
          <w:ilvl w:val="1"/>
          <w:numId w:val="15"/>
        </w:numPr>
        <w:spacing w:after="0" w:line="240" w:lineRule="auto"/>
        <w:jc w:val="both"/>
        <w:outlineLvl w:val="1"/>
        <w:rPr>
          <w:rFonts w:ascii="Calibri" w:eastAsia="Times New Roman" w:hAnsi="Calibri" w:cs="Calibri"/>
          <w:b/>
          <w:sz w:val="20"/>
          <w:szCs w:val="20"/>
          <w:lang w:eastAsia="fr-FR"/>
        </w:rPr>
      </w:pPr>
      <w:bookmarkStart w:id="169" w:name="_Toc269882455"/>
      <w:bookmarkStart w:id="170" w:name="_Toc210155536"/>
      <w:r w:rsidRPr="00330BE3">
        <w:rPr>
          <w:rFonts w:ascii="Calibri" w:eastAsia="Times New Roman" w:hAnsi="Calibri" w:cs="Calibri"/>
          <w:b/>
          <w:sz w:val="20"/>
          <w:szCs w:val="20"/>
          <w:lang w:eastAsia="fr-FR"/>
        </w:rPr>
        <w:t>Délais d'exécution</w:t>
      </w:r>
      <w:bookmarkEnd w:id="169"/>
      <w:bookmarkEnd w:id="170"/>
    </w:p>
    <w:p w14:paraId="57CAED54" w14:textId="77777777" w:rsidR="00330BE3" w:rsidRPr="00330BE3" w:rsidRDefault="00330BE3" w:rsidP="00CB513B">
      <w:pPr>
        <w:numPr>
          <w:ilvl w:val="0"/>
          <w:numId w:val="11"/>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71" w:name="_Toc269837577"/>
      <w:bookmarkStart w:id="172" w:name="_Toc269882126"/>
      <w:bookmarkStart w:id="173" w:name="_Toc269907700"/>
      <w:bookmarkStart w:id="174" w:name="_Toc210155537"/>
      <w:r w:rsidRPr="00330BE3">
        <w:rPr>
          <w:rFonts w:ascii="Calibri" w:eastAsia="Times New Roman" w:hAnsi="Calibri" w:cs="Calibri"/>
          <w:b/>
          <w:color w:val="C45911"/>
          <w:sz w:val="20"/>
          <w:szCs w:val="20"/>
          <w:lang w:eastAsia="fr-FR"/>
        </w:rPr>
        <w:t>Délai global d'exécution des travaux</w:t>
      </w:r>
      <w:bookmarkEnd w:id="171"/>
      <w:bookmarkEnd w:id="172"/>
      <w:bookmarkEnd w:id="173"/>
      <w:bookmarkEnd w:id="174"/>
    </w:p>
    <w:p w14:paraId="1EFFA621"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stipulations correspondantes figurent dans l’Acte d’Engagement.</w:t>
      </w:r>
    </w:p>
    <w:p w14:paraId="50950812" w14:textId="51EC07EE"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délai global d’exécution des travaux commence à la date indiquée dans l’ordre de service, délivré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notifiant le démarrage des travaux.</w:t>
      </w:r>
    </w:p>
    <w:p w14:paraId="00636A58"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Dans ce délai sont également inclus :</w:t>
      </w:r>
    </w:p>
    <w:p w14:paraId="00F3503E"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délais de préparation</w:t>
      </w:r>
    </w:p>
    <w:p w14:paraId="115A1CB1"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délais d'approvisionnement</w:t>
      </w:r>
    </w:p>
    <w:p w14:paraId="490B5CB2"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délais propres à l'installation de chantier</w:t>
      </w:r>
    </w:p>
    <w:p w14:paraId="53F00622"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délais propres au repliement du chantier</w:t>
      </w:r>
    </w:p>
    <w:p w14:paraId="3A282EA7" w14:textId="695ED096" w:rsid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fourniture du DOE</w:t>
      </w:r>
    </w:p>
    <w:p w14:paraId="22BE47A7" w14:textId="77777777" w:rsidR="005F4071" w:rsidRPr="005F4071" w:rsidRDefault="005F4071" w:rsidP="005F4071">
      <w:pPr>
        <w:numPr>
          <w:ilvl w:val="0"/>
          <w:numId w:val="24"/>
        </w:numPr>
        <w:spacing w:after="0" w:line="240" w:lineRule="auto"/>
        <w:jc w:val="both"/>
        <w:rPr>
          <w:rFonts w:ascii="Calibri" w:eastAsia="Times New Roman" w:hAnsi="Calibri" w:cs="Calibri"/>
          <w:sz w:val="20"/>
          <w:szCs w:val="20"/>
          <w:lang w:eastAsia="fr-FR"/>
        </w:rPr>
      </w:pPr>
      <w:r w:rsidRPr="005F4071">
        <w:rPr>
          <w:rFonts w:ascii="Calibri" w:eastAsia="Times New Roman" w:hAnsi="Calibri" w:cs="Calibri"/>
          <w:sz w:val="20"/>
          <w:szCs w:val="20"/>
          <w:lang w:eastAsia="fr-FR"/>
        </w:rPr>
        <w:t>les délais de réception des ouvrages par les concessionnaires.</w:t>
      </w:r>
    </w:p>
    <w:p w14:paraId="32929084"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b/>
          <w:sz w:val="20"/>
          <w:szCs w:val="20"/>
          <w:u w:val="single"/>
          <w:lang w:eastAsia="fr-FR"/>
        </w:rPr>
      </w:pPr>
      <w:bookmarkStart w:id="175" w:name="_Toc255913891"/>
      <w:bookmarkStart w:id="176" w:name="_Toc269837578"/>
      <w:bookmarkStart w:id="177" w:name="_Toc269882127"/>
      <w:bookmarkStart w:id="178" w:name="_Toc269907701"/>
    </w:p>
    <w:p w14:paraId="3BBED53F" w14:textId="77777777" w:rsidR="00330BE3" w:rsidRPr="00330BE3" w:rsidRDefault="00330BE3" w:rsidP="00CB513B">
      <w:pPr>
        <w:numPr>
          <w:ilvl w:val="2"/>
          <w:numId w:val="27"/>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79" w:name="_Toc210155538"/>
      <w:r w:rsidRPr="00330BE3">
        <w:rPr>
          <w:rFonts w:ascii="Calibri" w:eastAsia="Times New Roman" w:hAnsi="Calibri" w:cs="Calibri"/>
          <w:b/>
          <w:color w:val="C45911"/>
          <w:sz w:val="20"/>
          <w:szCs w:val="20"/>
          <w:lang w:eastAsia="fr-FR"/>
        </w:rPr>
        <w:t>Prolongation du délai d'exécution</w:t>
      </w:r>
      <w:bookmarkEnd w:id="175"/>
      <w:bookmarkEnd w:id="179"/>
    </w:p>
    <w:p w14:paraId="23079BB1"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En vue de l'application de l’article 10 du C.C.A.G (NF P 03-001), les délais d'exécution des travaux sont prolongés d'un nombre de jours ouvrables égal à celui pendant lequel un au moins des phénomènes naturels dépassera son intensité limite fixée à :</w:t>
      </w:r>
    </w:p>
    <w:p w14:paraId="75ECABEA"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Pluie :</w:t>
      </w:r>
      <w:r w:rsidRPr="00330BE3">
        <w:rPr>
          <w:rFonts w:ascii="Calibri" w:eastAsia="Times New Roman" w:hAnsi="Calibri" w:cs="Calibri"/>
          <w:sz w:val="20"/>
          <w:szCs w:val="20"/>
          <w:lang w:eastAsia="fr-FR"/>
        </w:rPr>
        <w:tab/>
        <w:t>20 mm en 24 heures.</w:t>
      </w:r>
    </w:p>
    <w:p w14:paraId="138C2F50"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vent :</w:t>
      </w:r>
      <w:r w:rsidRPr="00330BE3">
        <w:rPr>
          <w:rFonts w:ascii="Calibri" w:eastAsia="Times New Roman" w:hAnsi="Calibri" w:cs="Calibri"/>
          <w:sz w:val="20"/>
          <w:szCs w:val="20"/>
          <w:lang w:eastAsia="fr-FR"/>
        </w:rPr>
        <w:tab/>
        <w:t xml:space="preserve">à partir de 70 km/heure </w:t>
      </w:r>
      <w:r w:rsidRPr="00330BE3">
        <w:rPr>
          <w:rFonts w:ascii="Calibri" w:eastAsia="Times New Roman" w:hAnsi="Calibri" w:cs="Calibri"/>
          <w:i/>
          <w:sz w:val="20"/>
          <w:szCs w:val="20"/>
          <w:lang w:eastAsia="fr-FR"/>
        </w:rPr>
        <w:t>(limite de fonctionnement autorisée des grues)</w:t>
      </w:r>
    </w:p>
    <w:p w14:paraId="03FFDAEB"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97E2E75"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Ils seront également prolongés par ordre de service, du nombre de jours où le maître d'œuvre et l'entrepreneur constatent contradictoirement des conditions climatiques entravant directement ou indirectement, d'une manière importante, l'exécution des travaux.</w:t>
      </w:r>
    </w:p>
    <w:p w14:paraId="48C9041D"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2AF9C8F" w14:textId="77777777" w:rsidR="00330BE3" w:rsidRPr="00330BE3" w:rsidRDefault="00330BE3" w:rsidP="00CB513B">
      <w:pPr>
        <w:numPr>
          <w:ilvl w:val="2"/>
          <w:numId w:val="27"/>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80" w:name="_Toc210155539"/>
      <w:r w:rsidRPr="00330BE3">
        <w:rPr>
          <w:rFonts w:ascii="Calibri" w:eastAsia="Times New Roman" w:hAnsi="Calibri" w:cs="Calibri"/>
          <w:b/>
          <w:color w:val="C45911"/>
          <w:sz w:val="20"/>
          <w:szCs w:val="20"/>
          <w:lang w:eastAsia="fr-FR"/>
        </w:rPr>
        <w:t>Logement témoin</w:t>
      </w:r>
      <w:bookmarkEnd w:id="176"/>
      <w:bookmarkEnd w:id="177"/>
      <w:bookmarkEnd w:id="178"/>
      <w:bookmarkEnd w:id="180"/>
    </w:p>
    <w:p w14:paraId="6EA970E9" w14:textId="09DC0632" w:rsidR="00330BE3" w:rsidRPr="00943DA7" w:rsidRDefault="00943DA7" w:rsidP="00330BE3">
      <w:pPr>
        <w:spacing w:after="0" w:line="240" w:lineRule="auto"/>
        <w:jc w:val="both"/>
        <w:rPr>
          <w:rFonts w:ascii="Calibri" w:eastAsia="Times New Roman" w:hAnsi="Calibri" w:cs="Calibri"/>
          <w:sz w:val="20"/>
          <w:szCs w:val="20"/>
          <w:lang w:eastAsia="fr-FR"/>
        </w:rPr>
      </w:pPr>
      <w:r w:rsidRPr="00943DA7">
        <w:rPr>
          <w:rFonts w:ascii="Calibri" w:eastAsia="Times New Roman" w:hAnsi="Calibri" w:cs="Calibri"/>
          <w:sz w:val="20"/>
          <w:szCs w:val="20"/>
          <w:lang w:eastAsia="fr-FR"/>
        </w:rPr>
        <w:t>Sans objet</w:t>
      </w:r>
    </w:p>
    <w:p w14:paraId="755D8DBB" w14:textId="77777777" w:rsidR="00330BE3" w:rsidRPr="00330BE3" w:rsidRDefault="00330BE3" w:rsidP="00330BE3">
      <w:pPr>
        <w:tabs>
          <w:tab w:val="left" w:pos="851"/>
          <w:tab w:val="left" w:pos="2552"/>
        </w:tabs>
        <w:spacing w:after="0" w:line="240" w:lineRule="auto"/>
        <w:jc w:val="both"/>
        <w:rPr>
          <w:rFonts w:ascii="Calibri" w:eastAsia="Times New Roman" w:hAnsi="Calibri" w:cs="Calibri"/>
          <w:b/>
          <w:sz w:val="20"/>
          <w:szCs w:val="20"/>
          <w:lang w:eastAsia="fr-FR"/>
        </w:rPr>
      </w:pPr>
    </w:p>
    <w:p w14:paraId="21133F23" w14:textId="77777777" w:rsidR="00330BE3" w:rsidRPr="00330BE3" w:rsidRDefault="00330BE3" w:rsidP="00CB513B">
      <w:pPr>
        <w:numPr>
          <w:ilvl w:val="2"/>
          <w:numId w:val="27"/>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81" w:name="_Toc269837579"/>
      <w:bookmarkStart w:id="182" w:name="_Toc269882128"/>
      <w:bookmarkStart w:id="183" w:name="_Toc269907702"/>
      <w:bookmarkStart w:id="184" w:name="_Toc210155540"/>
      <w:r w:rsidRPr="00330BE3">
        <w:rPr>
          <w:rFonts w:ascii="Calibri" w:eastAsia="Times New Roman" w:hAnsi="Calibri" w:cs="Calibri"/>
          <w:b/>
          <w:color w:val="C45911"/>
          <w:sz w:val="20"/>
          <w:szCs w:val="20"/>
          <w:lang w:eastAsia="fr-FR"/>
        </w:rPr>
        <w:t>Calendrier détaillé d'exécution</w:t>
      </w:r>
      <w:bookmarkEnd w:id="181"/>
      <w:bookmarkEnd w:id="182"/>
      <w:bookmarkEnd w:id="183"/>
      <w:bookmarkEnd w:id="184"/>
    </w:p>
    <w:p w14:paraId="7A69F375"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b/>
          <w:bCs/>
          <w:sz w:val="20"/>
          <w:szCs w:val="20"/>
          <w:lang w:eastAsia="fr-FR"/>
        </w:rPr>
        <w:t>A/</w:t>
      </w:r>
      <w:r w:rsidRPr="00330BE3">
        <w:rPr>
          <w:rFonts w:ascii="Calibri" w:eastAsia="Times New Roman" w:hAnsi="Calibri" w:cs="Calibri"/>
          <w:sz w:val="20"/>
          <w:szCs w:val="20"/>
          <w:lang w:eastAsia="fr-FR"/>
        </w:rPr>
        <w:tab/>
        <w:t>Le calendrier détaillé d'exécution est élaboré par le Pilote (ou le mandataire du groupement d’entreprises), en concertation avec les entrepreneurs et le Maître d'œuvre, pendant la période de préparation.</w:t>
      </w:r>
    </w:p>
    <w:p w14:paraId="4DADD639" w14:textId="712B5401"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calendrier détaillé d'exécution distingue les différents ouvrages ou types d'ouvrages dont la construction fait l'objet du marché. Il indique en outre, pour chacun des </w:t>
      </w:r>
      <w:r w:rsidR="006F55A3">
        <w:rPr>
          <w:rFonts w:ascii="Calibri" w:eastAsia="Times New Roman" w:hAnsi="Calibri" w:cs="Calibri"/>
          <w:sz w:val="20"/>
          <w:szCs w:val="20"/>
          <w:lang w:eastAsia="fr-FR"/>
        </w:rPr>
        <w:t>chapitre</w:t>
      </w:r>
      <w:r w:rsidRPr="00330BE3">
        <w:rPr>
          <w:rFonts w:ascii="Calibri" w:eastAsia="Times New Roman" w:hAnsi="Calibri" w:cs="Calibri"/>
          <w:sz w:val="20"/>
          <w:szCs w:val="20"/>
          <w:lang w:eastAsia="fr-FR"/>
        </w:rPr>
        <w:t>s :</w:t>
      </w:r>
    </w:p>
    <w:p w14:paraId="21003954"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durée et la date probable de départ du délai d'exécution qui lui est propre,</w:t>
      </w:r>
    </w:p>
    <w:p w14:paraId="20A3FF38"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durée et la date probable de départ des délais particuliers correspondant aux interventions successives de l'entrepreneur sur le chantier.</w:t>
      </w:r>
    </w:p>
    <w:p w14:paraId="4E82C78F" w14:textId="77777777" w:rsidR="00330BE3" w:rsidRPr="00330BE3" w:rsidRDefault="00330BE3" w:rsidP="00330BE3">
      <w:pPr>
        <w:spacing w:after="0" w:line="240" w:lineRule="auto"/>
        <w:jc w:val="both"/>
        <w:rPr>
          <w:rFonts w:ascii="Calibri" w:eastAsia="Times New Roman" w:hAnsi="Calibri" w:cs="Calibri"/>
          <w:b/>
          <w:bCs/>
          <w:sz w:val="20"/>
          <w:szCs w:val="20"/>
          <w:lang w:eastAsia="fr-FR"/>
        </w:rPr>
      </w:pPr>
      <w:r w:rsidRPr="00330BE3">
        <w:rPr>
          <w:rFonts w:ascii="Calibri" w:eastAsia="Times New Roman" w:hAnsi="Calibri" w:cs="Calibri"/>
          <w:b/>
          <w:bCs/>
          <w:sz w:val="20"/>
          <w:szCs w:val="20"/>
          <w:lang w:eastAsia="fr-FR"/>
        </w:rPr>
        <w:lastRenderedPageBreak/>
        <w:t>Le calendrier détaillé d’exécution fera apparaître les dates de livraison du logement témoin et des livraisons par bâtiment, le cas échéant.</w:t>
      </w:r>
    </w:p>
    <w:p w14:paraId="0A2E85FB" w14:textId="2B17A747" w:rsidR="00330BE3" w:rsidRPr="00330BE3" w:rsidRDefault="00330BE3" w:rsidP="00330BE3">
      <w:pPr>
        <w:spacing w:after="0" w:line="240" w:lineRule="auto"/>
        <w:jc w:val="both"/>
        <w:rPr>
          <w:rFonts w:ascii="Calibri" w:eastAsia="Times New Roman" w:hAnsi="Calibri" w:cs="Calibri"/>
          <w:bCs/>
          <w:sz w:val="20"/>
          <w:szCs w:val="20"/>
          <w:lang w:eastAsia="fr-FR"/>
        </w:rPr>
      </w:pPr>
      <w:r w:rsidRPr="00330BE3">
        <w:rPr>
          <w:rFonts w:ascii="Calibri" w:eastAsia="Times New Roman" w:hAnsi="Calibri" w:cs="Calibri"/>
          <w:sz w:val="20"/>
          <w:szCs w:val="20"/>
          <w:lang w:eastAsia="fr-FR"/>
        </w:rPr>
        <w:t xml:space="preserve">Après avis favorables des entrepreneurs et du maître d’œuvre, le calendrier détaillé d'exécution est transmis par le Pilote (ou le mandataire du groupement d’entreprises) au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pour approbation, </w:t>
      </w:r>
      <w:r w:rsidRPr="00330BE3">
        <w:rPr>
          <w:rFonts w:ascii="Calibri" w:eastAsia="Times New Roman" w:hAnsi="Calibri" w:cs="Calibri"/>
          <w:b/>
          <w:bCs/>
          <w:sz w:val="20"/>
          <w:szCs w:val="20"/>
          <w:lang w:eastAsia="fr-FR"/>
        </w:rPr>
        <w:t>10 (dix) jours au moins avant l'expiration de la période de préparation visée au 8.1 ci-après</w:t>
      </w:r>
      <w:r w:rsidRPr="00330BE3">
        <w:rPr>
          <w:rFonts w:ascii="Calibri" w:eastAsia="Times New Roman" w:hAnsi="Calibri" w:cs="Calibri"/>
          <w:bCs/>
          <w:sz w:val="20"/>
          <w:szCs w:val="20"/>
          <w:lang w:eastAsia="fr-FR"/>
        </w:rPr>
        <w:t>.</w:t>
      </w:r>
    </w:p>
    <w:p w14:paraId="35D6972C"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472342D" w14:textId="311463D5"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b/>
          <w:bCs/>
          <w:sz w:val="20"/>
          <w:szCs w:val="20"/>
          <w:lang w:eastAsia="fr-FR"/>
        </w:rPr>
        <w:t>B/</w:t>
      </w:r>
      <w:r w:rsidRPr="00330BE3">
        <w:rPr>
          <w:rFonts w:ascii="Calibri" w:eastAsia="Times New Roman" w:hAnsi="Calibri" w:cs="Calibri"/>
          <w:sz w:val="20"/>
          <w:szCs w:val="20"/>
          <w:lang w:eastAsia="fr-FR"/>
        </w:rPr>
        <w:tab/>
        <w:t xml:space="preserve">Au cours du chantier, et avec l'accord du Maître d'œuvre et des différents entrepreneurs concernés, le Pilote (ou le mandataire du groupement d’entreprises), pourra modifier le calendrier détaillé d'exécution sous condition que ces modifications n’entraînent aucune répercussion sur le délai global d'exécution de l'ensemble des </w:t>
      </w:r>
      <w:r w:rsidR="006F55A3">
        <w:rPr>
          <w:rFonts w:ascii="Calibri" w:eastAsia="Times New Roman" w:hAnsi="Calibri" w:cs="Calibri"/>
          <w:sz w:val="20"/>
          <w:szCs w:val="20"/>
          <w:lang w:eastAsia="fr-FR"/>
        </w:rPr>
        <w:t>chapitre</w:t>
      </w:r>
      <w:r w:rsidRPr="00330BE3">
        <w:rPr>
          <w:rFonts w:ascii="Calibri" w:eastAsia="Times New Roman" w:hAnsi="Calibri" w:cs="Calibri"/>
          <w:sz w:val="20"/>
          <w:szCs w:val="20"/>
          <w:lang w:eastAsia="fr-FR"/>
        </w:rPr>
        <w:t>s</w:t>
      </w:r>
      <w:r w:rsidR="006F55A3">
        <w:rPr>
          <w:rFonts w:ascii="Calibri" w:eastAsia="Times New Roman" w:hAnsi="Calibri" w:cs="Calibri"/>
          <w:sz w:val="20"/>
          <w:szCs w:val="20"/>
          <w:lang w:eastAsia="fr-FR"/>
        </w:rPr>
        <w:t xml:space="preserve"> techniques</w:t>
      </w:r>
      <w:r w:rsidRPr="00330BE3">
        <w:rPr>
          <w:rFonts w:ascii="Calibri" w:eastAsia="Times New Roman" w:hAnsi="Calibri" w:cs="Calibri"/>
          <w:sz w:val="20"/>
          <w:szCs w:val="20"/>
          <w:lang w:eastAsia="fr-FR"/>
        </w:rPr>
        <w:t xml:space="preserve"> ; elles tiennent compte toutefois, le cas échéant, des prolongations de délais résultant de l'application de l'article 4.1.2.</w:t>
      </w:r>
    </w:p>
    <w:p w14:paraId="2C4856E0"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E398F83"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calendrier initial visé en A éventuellement modifié comme il est indiqué en B est notifié par ordre de service à l’ensemble des entreprises, ou à leur mandataire en cas de groupement, charge à lui de le dupliquer et de le transmettre à ses cotraitants.</w:t>
      </w:r>
    </w:p>
    <w:p w14:paraId="31438103"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5B923A4" w14:textId="77777777" w:rsidR="00330BE3" w:rsidRPr="00330BE3" w:rsidRDefault="00330BE3" w:rsidP="00CB513B">
      <w:pPr>
        <w:numPr>
          <w:ilvl w:val="1"/>
          <w:numId w:val="15"/>
        </w:numPr>
        <w:spacing w:after="0" w:line="240" w:lineRule="auto"/>
        <w:jc w:val="both"/>
        <w:outlineLvl w:val="1"/>
        <w:rPr>
          <w:rFonts w:ascii="Calibri" w:eastAsia="Times New Roman" w:hAnsi="Calibri" w:cs="Calibri"/>
          <w:b/>
          <w:sz w:val="20"/>
          <w:szCs w:val="20"/>
          <w:lang w:eastAsia="fr-FR"/>
        </w:rPr>
      </w:pPr>
      <w:bookmarkStart w:id="185" w:name="_Toc269882456"/>
      <w:bookmarkStart w:id="186" w:name="_Toc210155541"/>
      <w:r w:rsidRPr="00330BE3">
        <w:rPr>
          <w:rFonts w:ascii="Calibri" w:eastAsia="Times New Roman" w:hAnsi="Calibri" w:cs="Calibri"/>
          <w:b/>
          <w:sz w:val="20"/>
          <w:szCs w:val="20"/>
          <w:lang w:eastAsia="fr-FR"/>
        </w:rPr>
        <w:t>Pénalités pour retard</w:t>
      </w:r>
      <w:bookmarkEnd w:id="185"/>
      <w:bookmarkEnd w:id="186"/>
    </w:p>
    <w:p w14:paraId="2A98EBFF"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Ces pénalités sont réparties entre les entreprises sur les indications du pilote (ou du mandataire du groupement) sur la base des documents de pilotage établis tout au long du chantier, notamment les états mensuels de retard.</w:t>
      </w:r>
    </w:p>
    <w:p w14:paraId="47A26FED"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retenues pour pénalités infligées en cours de chantier pourront être transformées en pénalités définitives à l'achèvement du délai contractuel défini dans l'Acte d'Engagement.</w:t>
      </w:r>
    </w:p>
    <w:p w14:paraId="3DACAC37"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457A102" w14:textId="77777777" w:rsidR="00330BE3" w:rsidRPr="00330BE3" w:rsidRDefault="00330BE3" w:rsidP="00CB513B">
      <w:pPr>
        <w:numPr>
          <w:ilvl w:val="0"/>
          <w:numId w:val="13"/>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87" w:name="_Toc266697853"/>
      <w:bookmarkStart w:id="188" w:name="_Toc210155542"/>
      <w:r w:rsidRPr="00330BE3">
        <w:rPr>
          <w:rFonts w:ascii="Calibri" w:eastAsia="Times New Roman" w:hAnsi="Calibri" w:cs="Calibri"/>
          <w:b/>
          <w:color w:val="C45911"/>
          <w:sz w:val="20"/>
          <w:szCs w:val="20"/>
          <w:lang w:eastAsia="fr-FR"/>
        </w:rPr>
        <w:t xml:space="preserve">Retard sur les délais d'exécution </w:t>
      </w:r>
      <w:bookmarkEnd w:id="187"/>
      <w:r w:rsidRPr="00330BE3">
        <w:rPr>
          <w:rFonts w:ascii="Calibri" w:eastAsia="Times New Roman" w:hAnsi="Calibri" w:cs="Calibri"/>
          <w:b/>
          <w:color w:val="C45911"/>
          <w:sz w:val="20"/>
          <w:szCs w:val="20"/>
          <w:lang w:eastAsia="fr-FR"/>
        </w:rPr>
        <w:t>particuliers</w:t>
      </w:r>
      <w:bookmarkEnd w:id="188"/>
    </w:p>
    <w:p w14:paraId="50C89A33"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Cette retenue, provisoire, est appliquée si l'une des deux conditions suivantes est remplie :</w:t>
      </w:r>
    </w:p>
    <w:p w14:paraId="3AD07384" w14:textId="77777777"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ou l'entrepreneur n'a pas achevé les travaux lui incombant dans le délai d'exécution qui lui était imparti,</w:t>
      </w:r>
    </w:p>
    <w:p w14:paraId="69EC5263" w14:textId="55DF5E30" w:rsidR="00330BE3" w:rsidRPr="00330BE3" w:rsidRDefault="00330BE3" w:rsidP="00CB513B">
      <w:pPr>
        <w:numPr>
          <w:ilvl w:val="0"/>
          <w:numId w:val="24"/>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ou l'entrepreneur, bien qu'ayant terminé ses travaux dans ce délai – a perturbé la marche du chantier ou provoqué des retards dans le déroulement des travaux relatifs aux autres </w:t>
      </w:r>
      <w:r w:rsidR="006F55A3">
        <w:rPr>
          <w:rFonts w:ascii="Calibri" w:eastAsia="Times New Roman" w:hAnsi="Calibri" w:cs="Calibri"/>
          <w:sz w:val="20"/>
          <w:szCs w:val="20"/>
          <w:lang w:eastAsia="fr-FR"/>
        </w:rPr>
        <w:t>chapitres techniques</w:t>
      </w:r>
      <w:r w:rsidRPr="00330BE3">
        <w:rPr>
          <w:rFonts w:ascii="Calibri" w:eastAsia="Times New Roman" w:hAnsi="Calibri" w:cs="Calibri"/>
          <w:sz w:val="20"/>
          <w:szCs w:val="20"/>
          <w:lang w:eastAsia="fr-FR"/>
        </w:rPr>
        <w:t>.</w:t>
      </w:r>
    </w:p>
    <w:p w14:paraId="2A218C17"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40805F3" w14:textId="50B76773"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Du simple fait de la constatation d'un retard par le pilote, le mandataire du groupement d’entreprises, le Maître d'œuvre ou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l'entrepreneur encourt la retenue journalière indiquée à l’article 4.2.3 ci-après.</w:t>
      </w:r>
    </w:p>
    <w:p w14:paraId="22D932F1"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183FE1A" w14:textId="77777777" w:rsidR="00330BE3" w:rsidRPr="00330BE3" w:rsidRDefault="00330BE3" w:rsidP="00CB513B">
      <w:pPr>
        <w:numPr>
          <w:ilvl w:val="0"/>
          <w:numId w:val="13"/>
        </w:num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189" w:name="_Toc269837580"/>
      <w:bookmarkStart w:id="190" w:name="_Toc269882129"/>
      <w:bookmarkStart w:id="191" w:name="_Toc210155543"/>
      <w:r w:rsidRPr="00330BE3">
        <w:rPr>
          <w:rFonts w:ascii="Calibri" w:eastAsia="Times New Roman" w:hAnsi="Calibri" w:cs="Calibri"/>
          <w:b/>
          <w:color w:val="C45911"/>
          <w:sz w:val="20"/>
          <w:szCs w:val="20"/>
          <w:lang w:eastAsia="fr-FR"/>
        </w:rPr>
        <w:t xml:space="preserve">Retard sur les </w:t>
      </w:r>
      <w:bookmarkEnd w:id="189"/>
      <w:bookmarkEnd w:id="190"/>
      <w:r w:rsidRPr="00330BE3">
        <w:rPr>
          <w:rFonts w:ascii="Calibri" w:eastAsia="Times New Roman" w:hAnsi="Calibri" w:cs="Calibri"/>
          <w:b/>
          <w:color w:val="C45911"/>
          <w:sz w:val="20"/>
          <w:szCs w:val="20"/>
          <w:lang w:eastAsia="fr-FR"/>
        </w:rPr>
        <w:t>délais globaux</w:t>
      </w:r>
      <w:bookmarkEnd w:id="191"/>
    </w:p>
    <w:p w14:paraId="3FB7E7EA"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Si les dates contractuelles de livraison ou de fin d'exécution de l’ensemble des travaux ne sont pas respectées du fait des divers retards, les retenues provisoires mentionnées précédemment sont transformées en pénalités définitives.</w:t>
      </w:r>
    </w:p>
    <w:p w14:paraId="0D48C5E4" w14:textId="0E1549BC"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Ces pénalités proposées par le maître d'œuvre au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seront réparties sur les indications du pilote (ou du mandataire du groupement d’entreprises) au prorata des causes de retard provoquées par chaque entreprise telles que constatées à l'article 4.2.1 ci-dessus. Les retenues provisoires excédentaires par rapport aux pénalités définitives seront remboursées à la fin des travaux.</w:t>
      </w:r>
    </w:p>
    <w:p w14:paraId="3BDC7E84"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4EE5AC2" w14:textId="77777777" w:rsidR="00330BE3" w:rsidRPr="00330BE3" w:rsidRDefault="00330BE3" w:rsidP="00CB513B">
      <w:pPr>
        <w:numPr>
          <w:ilvl w:val="0"/>
          <w:numId w:val="13"/>
        </w:numPr>
        <w:tabs>
          <w:tab w:val="left" w:pos="851"/>
          <w:tab w:val="left" w:pos="1701"/>
        </w:tabs>
        <w:spacing w:after="0" w:line="240" w:lineRule="auto"/>
        <w:ind w:left="357" w:hanging="357"/>
        <w:jc w:val="both"/>
        <w:outlineLvl w:val="2"/>
        <w:rPr>
          <w:rFonts w:ascii="Calibri" w:eastAsia="Times New Roman" w:hAnsi="Calibri" w:cs="Calibri"/>
          <w:b/>
          <w:color w:val="C45911"/>
          <w:sz w:val="20"/>
          <w:szCs w:val="20"/>
          <w:lang w:eastAsia="fr-FR"/>
        </w:rPr>
      </w:pPr>
      <w:bookmarkStart w:id="192" w:name="_Toc269837581"/>
      <w:bookmarkStart w:id="193" w:name="_Toc269882130"/>
      <w:bookmarkStart w:id="194" w:name="_Toc269907384"/>
      <w:bookmarkStart w:id="195" w:name="_Toc269907461"/>
      <w:bookmarkStart w:id="196" w:name="_Toc269907703"/>
      <w:bookmarkStart w:id="197" w:name="_Toc210155544"/>
      <w:r w:rsidRPr="00330BE3">
        <w:rPr>
          <w:rFonts w:ascii="Calibri" w:eastAsia="Times New Roman" w:hAnsi="Calibri" w:cs="Calibri"/>
          <w:b/>
          <w:color w:val="C45911"/>
          <w:sz w:val="20"/>
          <w:szCs w:val="20"/>
          <w:lang w:eastAsia="fr-FR"/>
        </w:rPr>
        <w:t>Montant des pénalités et retenues prévues à l’article</w:t>
      </w:r>
      <w:bookmarkEnd w:id="192"/>
      <w:bookmarkEnd w:id="193"/>
      <w:bookmarkEnd w:id="194"/>
      <w:bookmarkEnd w:id="195"/>
      <w:bookmarkEnd w:id="196"/>
      <w:r w:rsidRPr="00330BE3">
        <w:rPr>
          <w:rFonts w:ascii="Calibri" w:eastAsia="Times New Roman" w:hAnsi="Calibri" w:cs="Calibri"/>
          <w:b/>
          <w:color w:val="C45911"/>
          <w:sz w:val="20"/>
          <w:szCs w:val="20"/>
          <w:lang w:eastAsia="fr-FR"/>
        </w:rPr>
        <w:t xml:space="preserve"> 4.2.1 et 4.2.2</w:t>
      </w:r>
      <w:bookmarkEnd w:id="197"/>
    </w:p>
    <w:p w14:paraId="171C7EEC"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sz w:val="20"/>
          <w:szCs w:val="20"/>
          <w:lang w:eastAsia="fr-FR"/>
        </w:rPr>
      </w:pPr>
    </w:p>
    <w:p w14:paraId="3B3DF149"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1/1000</w:t>
      </w:r>
      <w:r w:rsidRPr="00330BE3">
        <w:rPr>
          <w:rFonts w:ascii="Calibri" w:eastAsia="Times New Roman" w:hAnsi="Calibri" w:cs="Calibri"/>
          <w:sz w:val="20"/>
          <w:szCs w:val="20"/>
          <w:vertAlign w:val="superscript"/>
          <w:lang w:eastAsia="fr-FR"/>
        </w:rPr>
        <w:t>e</w:t>
      </w:r>
      <w:r w:rsidRPr="00330BE3">
        <w:rPr>
          <w:rFonts w:ascii="Calibri" w:eastAsia="Times New Roman" w:hAnsi="Calibri" w:cs="Calibri"/>
          <w:sz w:val="20"/>
          <w:szCs w:val="20"/>
          <w:lang w:eastAsia="fr-FR"/>
        </w:rPr>
        <w:t xml:space="preserve"> du montant du marché concerné par jour calendaire de retard et au minimum 25 000 F. CFP / jour.</w:t>
      </w:r>
    </w:p>
    <w:p w14:paraId="525E5748" w14:textId="77777777" w:rsidR="00330BE3" w:rsidRPr="00330BE3" w:rsidRDefault="00330BE3" w:rsidP="00330BE3">
      <w:pPr>
        <w:tabs>
          <w:tab w:val="left" w:pos="851"/>
          <w:tab w:val="left" w:pos="1701"/>
        </w:tabs>
        <w:spacing w:after="0" w:line="240" w:lineRule="auto"/>
        <w:ind w:left="360"/>
        <w:jc w:val="both"/>
        <w:rPr>
          <w:rFonts w:ascii="Calibri" w:eastAsia="Times New Roman" w:hAnsi="Calibri" w:cs="Calibri"/>
          <w:b/>
          <w:sz w:val="20"/>
          <w:szCs w:val="20"/>
          <w:u w:val="single"/>
          <w:lang w:eastAsia="fr-FR"/>
        </w:rPr>
      </w:pPr>
    </w:p>
    <w:p w14:paraId="0847563A" w14:textId="77777777" w:rsidR="00330BE3" w:rsidRPr="00330BE3" w:rsidRDefault="00330BE3" w:rsidP="00CB513B">
      <w:pPr>
        <w:numPr>
          <w:ilvl w:val="1"/>
          <w:numId w:val="15"/>
        </w:numPr>
        <w:spacing w:after="0" w:line="240" w:lineRule="auto"/>
        <w:jc w:val="both"/>
        <w:outlineLvl w:val="1"/>
        <w:rPr>
          <w:rFonts w:ascii="Calibri" w:eastAsia="Times New Roman" w:hAnsi="Calibri" w:cs="Calibri"/>
          <w:b/>
          <w:sz w:val="20"/>
          <w:szCs w:val="20"/>
          <w:lang w:eastAsia="fr-FR"/>
        </w:rPr>
      </w:pPr>
      <w:bookmarkStart w:id="198" w:name="_Toc269882457"/>
      <w:bookmarkStart w:id="199" w:name="_Toc210155545"/>
      <w:r w:rsidRPr="00330BE3">
        <w:rPr>
          <w:rFonts w:ascii="Calibri" w:eastAsia="Times New Roman" w:hAnsi="Calibri" w:cs="Calibri"/>
          <w:b/>
          <w:sz w:val="20"/>
          <w:szCs w:val="20"/>
          <w:lang w:eastAsia="fr-FR"/>
        </w:rPr>
        <w:t>Autres pénalités</w:t>
      </w:r>
      <w:bookmarkEnd w:id="198"/>
      <w:bookmarkEnd w:id="199"/>
    </w:p>
    <w:p w14:paraId="33C3A638" w14:textId="77777777" w:rsidR="00330BE3" w:rsidRPr="00330BE3" w:rsidRDefault="00330BE3" w:rsidP="00330BE3">
      <w:pPr>
        <w:spacing w:after="0" w:line="240" w:lineRule="auto"/>
        <w:ind w:right="-143"/>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Automatiquement appliquées au titulaire du marché dans les cas suivants :</w:t>
      </w:r>
    </w:p>
    <w:p w14:paraId="73CC8031" w14:textId="77777777" w:rsidR="00330BE3" w:rsidRPr="00330BE3" w:rsidRDefault="00330BE3" w:rsidP="00CB513B">
      <w:pPr>
        <w:numPr>
          <w:ilvl w:val="0"/>
          <w:numId w:val="5"/>
        </w:numPr>
        <w:tabs>
          <w:tab w:val="num" w:pos="426"/>
        </w:tabs>
        <w:spacing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Pénalités pour retard dans la livraison du logement témoin</w:t>
      </w:r>
      <w:r w:rsidRPr="00330BE3">
        <w:rPr>
          <w:rFonts w:ascii="Calibri" w:eastAsia="Times New Roman" w:hAnsi="Calibri" w:cs="Calibri"/>
          <w:sz w:val="20"/>
          <w:szCs w:val="20"/>
          <w:lang w:eastAsia="fr-FR"/>
        </w:rPr>
        <w:t> : 100 000 F par jour calendaire de retard</w:t>
      </w:r>
    </w:p>
    <w:p w14:paraId="075ECD71"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p>
    <w:p w14:paraId="5AFC226B" w14:textId="77777777" w:rsidR="00330BE3" w:rsidRPr="00330BE3" w:rsidRDefault="00330BE3" w:rsidP="00CB513B">
      <w:pPr>
        <w:numPr>
          <w:ilvl w:val="0"/>
          <w:numId w:val="5"/>
        </w:numPr>
        <w:tabs>
          <w:tab w:val="num" w:pos="426"/>
        </w:tabs>
        <w:spacing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Pénalités pour retard dans les levées de réserves</w:t>
      </w:r>
      <w:r w:rsidRPr="00330BE3">
        <w:rPr>
          <w:rFonts w:ascii="Calibri" w:eastAsia="Times New Roman" w:hAnsi="Calibri" w:cs="Calibri"/>
          <w:sz w:val="20"/>
          <w:szCs w:val="20"/>
          <w:lang w:eastAsia="fr-FR"/>
        </w:rPr>
        <w:t xml:space="preserve"> correspondant aux réceptions ou opérations préalables à la réception, ou états des lieux, ou constat d'achèvement pour mise à disposition des zones.</w:t>
      </w:r>
    </w:p>
    <w:p w14:paraId="15C14FD2"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Si l'entrepreneur n'a pas remédié dans les délais fixés, aux imperfections ou malfaçons faisant l'objet de réserves au procès-verbal de réception, des pénalités, à raison de 60 000 F CFP par jour calendaire de retard, lui seront appliquées jusqu'à la date à laquelle l'ensemble des réserves formulées aura été levé.</w:t>
      </w:r>
    </w:p>
    <w:p w14:paraId="341FE2D0" w14:textId="77777777" w:rsidR="00330BE3" w:rsidRPr="00330BE3" w:rsidRDefault="00330BE3" w:rsidP="00CB513B">
      <w:pPr>
        <w:numPr>
          <w:ilvl w:val="0"/>
          <w:numId w:val="5"/>
        </w:numPr>
        <w:tabs>
          <w:tab w:val="num" w:pos="426"/>
        </w:tabs>
        <w:spacing w:before="240"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Rendez-vous de chantier</w:t>
      </w:r>
    </w:p>
    <w:p w14:paraId="464D0FE4"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L'entrepreneur qui n'assiste pas ou ne se fait pas représenter par un délégué </w:t>
      </w:r>
      <w:r w:rsidRPr="00330BE3">
        <w:rPr>
          <w:rFonts w:ascii="Calibri" w:eastAsia="Times New Roman" w:hAnsi="Calibri" w:cs="Calibri"/>
          <w:sz w:val="20"/>
          <w:szCs w:val="20"/>
          <w:u w:val="single"/>
          <w:lang w:eastAsia="fr-FR"/>
        </w:rPr>
        <w:t>qualifié et habilité à prendre des décisions engageant l'entreprise</w:t>
      </w:r>
      <w:r w:rsidRPr="00330BE3">
        <w:rPr>
          <w:rFonts w:ascii="Calibri" w:eastAsia="Times New Roman" w:hAnsi="Calibri" w:cs="Calibri"/>
          <w:sz w:val="20"/>
          <w:szCs w:val="20"/>
          <w:lang w:eastAsia="fr-FR"/>
        </w:rPr>
        <w:t>, aux réunions de chantier, de coordination ou à toutes autres réunions d'ordre administratif ou technique, encourt la pénalité suivante :</w:t>
      </w:r>
    </w:p>
    <w:p w14:paraId="15677EDD"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montant de la pénalité appliquée pour chaque absence est de 15 000 F CFP et pour un retard supérieur à une demi-heure, de 10 000 F CFP.</w:t>
      </w:r>
    </w:p>
    <w:p w14:paraId="3E7AA061" w14:textId="77777777" w:rsidR="00330BE3" w:rsidRPr="00330BE3" w:rsidRDefault="00330BE3" w:rsidP="00CB513B">
      <w:pPr>
        <w:numPr>
          <w:ilvl w:val="0"/>
          <w:numId w:val="5"/>
        </w:numPr>
        <w:tabs>
          <w:tab w:val="num" w:pos="426"/>
        </w:tabs>
        <w:spacing w:before="240"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lastRenderedPageBreak/>
        <w:t>Non-respect des prescriptions</w:t>
      </w:r>
      <w:r w:rsidRPr="00330BE3">
        <w:rPr>
          <w:rFonts w:ascii="Calibri" w:eastAsia="Times New Roman" w:hAnsi="Calibri" w:cs="Calibri"/>
          <w:sz w:val="20"/>
          <w:szCs w:val="20"/>
          <w:lang w:eastAsia="fr-FR"/>
        </w:rPr>
        <w:t xml:space="preserve"> relatives à la sécurité, à l'hygiène et à la signalisation générale du chantier : 50 000 F CFP par jour calendaire et infraction constatée.</w:t>
      </w:r>
    </w:p>
    <w:p w14:paraId="016776A5" w14:textId="77777777" w:rsidR="00330BE3" w:rsidRPr="00330BE3" w:rsidRDefault="00330BE3" w:rsidP="00CB513B">
      <w:pPr>
        <w:numPr>
          <w:ilvl w:val="0"/>
          <w:numId w:val="5"/>
        </w:numPr>
        <w:tabs>
          <w:tab w:val="num" w:pos="426"/>
        </w:tabs>
        <w:spacing w:before="240"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Travaux dans le domaine public</w:t>
      </w:r>
      <w:r w:rsidRPr="00330BE3">
        <w:rPr>
          <w:rFonts w:ascii="Calibri" w:eastAsia="Times New Roman" w:hAnsi="Calibri" w:cs="Calibri"/>
          <w:sz w:val="20"/>
          <w:szCs w:val="20"/>
          <w:lang w:eastAsia="fr-FR"/>
        </w:rPr>
        <w:t xml:space="preserve"> sans signalisation ou protection efficace : 50 000 F CFP par jour calendaire et infraction constatée.</w:t>
      </w:r>
    </w:p>
    <w:p w14:paraId="793F3D67" w14:textId="77777777" w:rsidR="00330BE3" w:rsidRPr="00330BE3" w:rsidRDefault="00330BE3" w:rsidP="00CB513B">
      <w:pPr>
        <w:numPr>
          <w:ilvl w:val="0"/>
          <w:numId w:val="5"/>
        </w:numPr>
        <w:tabs>
          <w:tab w:val="num" w:pos="426"/>
        </w:tabs>
        <w:spacing w:before="240"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Délais et retenue</w:t>
      </w:r>
      <w:r w:rsidRPr="00330BE3">
        <w:rPr>
          <w:rFonts w:ascii="Calibri" w:eastAsia="Times New Roman" w:hAnsi="Calibri" w:cs="Calibri"/>
          <w:sz w:val="20"/>
          <w:szCs w:val="20"/>
          <w:lang w:eastAsia="fr-FR"/>
        </w:rPr>
        <w:t xml:space="preserve"> pour remise des documents à fournir pendant l'exécution du chantier :</w:t>
      </w:r>
    </w:p>
    <w:p w14:paraId="0A2391BB"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b/>
          <w:bCs/>
          <w:sz w:val="20"/>
          <w:szCs w:val="20"/>
          <w:lang w:eastAsia="fr-FR"/>
        </w:rPr>
        <w:t>Le titulaire devra avant tout commencement d'exécution, faire viser tous les plans de façonnage (ou d'exécution) par le Maître d'œuvre</w:t>
      </w:r>
      <w:r w:rsidRPr="00330BE3">
        <w:rPr>
          <w:rFonts w:ascii="Calibri" w:eastAsia="Times New Roman" w:hAnsi="Calibri" w:cs="Calibri"/>
          <w:sz w:val="20"/>
          <w:szCs w:val="20"/>
          <w:lang w:eastAsia="fr-FR"/>
        </w:rPr>
        <w:t>, puis les soumettre à l'organisme de contrôle ; l'accord de celui-ci sur l'ensemble du dossier conditionne le démarrage des travaux.</w:t>
      </w:r>
    </w:p>
    <w:p w14:paraId="119A74F3"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délai de production de ces plans est inclus dans le délai contractuel.</w:t>
      </w:r>
    </w:p>
    <w:p w14:paraId="6D8542BA"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A la demande du Maître d'œuvre, le titulaire devra remettre dans les délais qui lui sont notifiés, les documents réclamés tels : plans de détail, notices techniques, certificats, agréments, etc., tel que stipulé à l'article 7 du CCAG.</w:t>
      </w:r>
    </w:p>
    <w:p w14:paraId="2C5DB91B" w14:textId="231B6F51"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Ce délai sera pris entre une (1) semaine et quatre (4) </w:t>
      </w:r>
      <w:r w:rsidR="00943DA7" w:rsidRPr="00330BE3">
        <w:rPr>
          <w:rFonts w:ascii="Calibri" w:eastAsia="Times New Roman" w:hAnsi="Calibri" w:cs="Calibri"/>
          <w:sz w:val="20"/>
          <w:szCs w:val="20"/>
          <w:lang w:eastAsia="fr-FR"/>
        </w:rPr>
        <w:t>semaines maximums</w:t>
      </w:r>
      <w:r w:rsidRPr="00330BE3">
        <w:rPr>
          <w:rFonts w:ascii="Calibri" w:eastAsia="Times New Roman" w:hAnsi="Calibri" w:cs="Calibri"/>
          <w:sz w:val="20"/>
          <w:szCs w:val="20"/>
          <w:lang w:eastAsia="fr-FR"/>
        </w:rPr>
        <w:t>.</w:t>
      </w:r>
    </w:p>
    <w:p w14:paraId="22930B11"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Tout retard entraînera une pénalité de 15 000 F CFP par document et par jour calendaire.</w:t>
      </w:r>
    </w:p>
    <w:p w14:paraId="7E1C3EDF" w14:textId="77777777" w:rsidR="00330BE3" w:rsidRPr="00330BE3" w:rsidRDefault="00330BE3" w:rsidP="00CB513B">
      <w:pPr>
        <w:numPr>
          <w:ilvl w:val="0"/>
          <w:numId w:val="5"/>
        </w:numPr>
        <w:tabs>
          <w:tab w:val="num" w:pos="426"/>
        </w:tabs>
        <w:spacing w:before="240"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Tout défaut de nettoyage des voiries</w:t>
      </w:r>
      <w:r w:rsidRPr="00330BE3">
        <w:rPr>
          <w:rFonts w:ascii="Calibri" w:eastAsia="Times New Roman" w:hAnsi="Calibri" w:cs="Calibri"/>
          <w:sz w:val="20"/>
          <w:szCs w:val="20"/>
          <w:lang w:eastAsia="fr-FR"/>
        </w:rPr>
        <w:t xml:space="preserve"> d'accès au chantier et à proximité : 100 000 F CFP par jour et par infraction constatée.</w:t>
      </w:r>
    </w:p>
    <w:p w14:paraId="1CA4FDF4" w14:textId="77777777" w:rsidR="00330BE3" w:rsidRPr="00330BE3" w:rsidRDefault="00330BE3" w:rsidP="00CB513B">
      <w:pPr>
        <w:numPr>
          <w:ilvl w:val="0"/>
          <w:numId w:val="5"/>
        </w:numPr>
        <w:tabs>
          <w:tab w:val="num" w:pos="426"/>
        </w:tabs>
        <w:spacing w:before="240"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Retard dans la remise des DOE</w:t>
      </w:r>
      <w:r w:rsidRPr="00330BE3">
        <w:rPr>
          <w:rFonts w:ascii="Calibri" w:eastAsia="Times New Roman" w:hAnsi="Calibri" w:cs="Calibri"/>
          <w:sz w:val="20"/>
          <w:szCs w:val="20"/>
          <w:lang w:eastAsia="fr-FR"/>
        </w:rPr>
        <w:t xml:space="preserve"> : une pénalité de 50 000 F CFP par jour calendaire sera appliquée.</w:t>
      </w:r>
    </w:p>
    <w:p w14:paraId="00AF46BF" w14:textId="77777777" w:rsidR="00330BE3" w:rsidRPr="00330BE3" w:rsidRDefault="00330BE3" w:rsidP="00CB513B">
      <w:pPr>
        <w:numPr>
          <w:ilvl w:val="0"/>
          <w:numId w:val="5"/>
        </w:numPr>
        <w:tabs>
          <w:tab w:val="num" w:pos="426"/>
        </w:tabs>
        <w:spacing w:before="240" w:after="0" w:line="240" w:lineRule="auto"/>
        <w:ind w:left="426" w:hanging="426"/>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Le repliement des installations de chantier</w:t>
      </w:r>
      <w:r w:rsidRPr="00330BE3">
        <w:rPr>
          <w:rFonts w:ascii="Calibri" w:eastAsia="Times New Roman" w:hAnsi="Calibri" w:cs="Calibri"/>
          <w:sz w:val="20"/>
          <w:szCs w:val="20"/>
          <w:lang w:eastAsia="fr-FR"/>
        </w:rPr>
        <w:t xml:space="preserve"> et la remise en état des emplacements qui auront été occupés par le chantier sont compris dans le délai d'exécution.</w:t>
      </w:r>
    </w:p>
    <w:p w14:paraId="5F39BD57"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A la fin des travaux, quinze (15) jours avant la date de réception, l'entrepreneur devra procéder au dégagement, nettoiement et remise en état des emplacements qui auront été occupés par le chantier.</w:t>
      </w:r>
    </w:p>
    <w:p w14:paraId="45219609" w14:textId="77777777" w:rsidR="00330BE3" w:rsidRPr="00330BE3" w:rsidRDefault="00330BE3" w:rsidP="00330BE3">
      <w:pPr>
        <w:spacing w:after="0" w:line="240" w:lineRule="auto"/>
        <w:ind w:left="426"/>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En cas d’inexécution de ces travaux pour le jour de la réception, ces opérations seront faites aux frais de l'entrepreneur dans les conditions stipulées à l'article 16.1 du CCAG, sans préjudice d'une pénalité de 20 000 F CFP par jour de retard.</w:t>
      </w:r>
    </w:p>
    <w:p w14:paraId="3485BDFF" w14:textId="1A8CAB8C" w:rsidR="00330BE3" w:rsidRDefault="00330BE3" w:rsidP="00CB513B">
      <w:pPr>
        <w:numPr>
          <w:ilvl w:val="0"/>
          <w:numId w:val="5"/>
        </w:numPr>
        <w:tabs>
          <w:tab w:val="num" w:pos="426"/>
        </w:tabs>
        <w:spacing w:before="240" w:after="0" w:line="240" w:lineRule="auto"/>
        <w:ind w:left="426"/>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u w:val="single"/>
          <w:lang w:eastAsia="fr-FR"/>
        </w:rPr>
        <w:t>Retard dans la mise</w:t>
      </w:r>
      <w:r w:rsidRPr="00330BE3">
        <w:rPr>
          <w:rFonts w:ascii="Calibri" w:eastAsia="Times New Roman" w:hAnsi="Calibri" w:cs="Calibri"/>
          <w:sz w:val="20"/>
          <w:szCs w:val="20"/>
          <w:lang w:eastAsia="fr-FR"/>
        </w:rPr>
        <w:t xml:space="preserve"> à disposition des alimentations provisoires des installations de chantier et notamment des bureaux de la Maîtrise d'œuvre : 20 000 F CFP par jour calendaire.</w:t>
      </w:r>
    </w:p>
    <w:p w14:paraId="23E192DC" w14:textId="77777777" w:rsidR="009371EA" w:rsidRDefault="009371EA" w:rsidP="00A65BCF">
      <w:pPr>
        <w:autoSpaceDE w:val="0"/>
        <w:autoSpaceDN w:val="0"/>
        <w:adjustRightInd w:val="0"/>
        <w:rPr>
          <w:rFonts w:ascii="Calibri" w:eastAsia="Calibri" w:hAnsi="Calibri" w:cs="Calibri"/>
          <w:color w:val="000000"/>
          <w:sz w:val="20"/>
          <w:szCs w:val="20"/>
        </w:rPr>
      </w:pPr>
    </w:p>
    <w:p w14:paraId="0DC16D0E" w14:textId="77777777" w:rsidR="00330BE3" w:rsidRPr="00330BE3" w:rsidRDefault="00330BE3" w:rsidP="00CB513B">
      <w:pPr>
        <w:numPr>
          <w:ilvl w:val="1"/>
          <w:numId w:val="15"/>
        </w:numPr>
        <w:spacing w:after="0" w:line="240" w:lineRule="auto"/>
        <w:jc w:val="both"/>
        <w:outlineLvl w:val="1"/>
        <w:rPr>
          <w:rFonts w:ascii="Calibri" w:eastAsia="Times New Roman" w:hAnsi="Calibri" w:cs="Calibri"/>
          <w:b/>
          <w:sz w:val="20"/>
          <w:szCs w:val="20"/>
          <w:lang w:eastAsia="fr-FR"/>
        </w:rPr>
      </w:pPr>
      <w:bookmarkStart w:id="200" w:name="_Toc210155546"/>
      <w:r w:rsidRPr="00330BE3">
        <w:rPr>
          <w:rFonts w:ascii="Calibri" w:eastAsia="Times New Roman" w:hAnsi="Calibri" w:cs="Calibri"/>
          <w:b/>
          <w:sz w:val="20"/>
          <w:szCs w:val="20"/>
          <w:lang w:eastAsia="fr-FR"/>
        </w:rPr>
        <w:t>Réfaction pour imperfection</w:t>
      </w:r>
      <w:bookmarkEnd w:id="200"/>
    </w:p>
    <w:p w14:paraId="50817406" w14:textId="77777777" w:rsidR="00330BE3" w:rsidRPr="00330BE3" w:rsidRDefault="00330BE3" w:rsidP="00330BE3">
      <w:pPr>
        <w:spacing w:after="0" w:line="240" w:lineRule="auto"/>
        <w:ind w:right="-143"/>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Se référer à l’article 17.2.6 du CCAG</w:t>
      </w:r>
    </w:p>
    <w:p w14:paraId="114CDE07" w14:textId="77777777" w:rsidR="00330BE3" w:rsidRPr="00330BE3" w:rsidRDefault="00330BE3" w:rsidP="00330BE3">
      <w:pPr>
        <w:spacing w:after="0" w:line="240" w:lineRule="auto"/>
        <w:ind w:left="708"/>
        <w:rPr>
          <w:rFonts w:ascii="Calibri" w:eastAsia="Times New Roman" w:hAnsi="Calibri" w:cs="Calibri"/>
          <w:sz w:val="20"/>
          <w:szCs w:val="20"/>
          <w:lang w:eastAsia="fr-FR"/>
        </w:rPr>
      </w:pPr>
    </w:p>
    <w:p w14:paraId="4CEE6FD5" w14:textId="77777777" w:rsidR="00330BE3" w:rsidRPr="00330BE3" w:rsidRDefault="00330BE3" w:rsidP="00CB513B">
      <w:pPr>
        <w:numPr>
          <w:ilvl w:val="1"/>
          <w:numId w:val="15"/>
        </w:numPr>
        <w:spacing w:after="0" w:line="240" w:lineRule="auto"/>
        <w:jc w:val="both"/>
        <w:outlineLvl w:val="1"/>
        <w:rPr>
          <w:rFonts w:ascii="Calibri" w:eastAsia="Times New Roman" w:hAnsi="Calibri" w:cs="Calibri"/>
          <w:b/>
          <w:sz w:val="20"/>
          <w:szCs w:val="20"/>
          <w:lang w:eastAsia="fr-FR"/>
        </w:rPr>
      </w:pPr>
      <w:bookmarkStart w:id="201" w:name="_Toc269882458"/>
      <w:bookmarkStart w:id="202" w:name="_Toc210155547"/>
      <w:r w:rsidRPr="00330BE3">
        <w:rPr>
          <w:rFonts w:ascii="Calibri" w:eastAsia="Times New Roman" w:hAnsi="Calibri" w:cs="Calibri"/>
          <w:b/>
          <w:sz w:val="20"/>
          <w:szCs w:val="20"/>
          <w:lang w:eastAsia="fr-FR"/>
        </w:rPr>
        <w:t>Délais et modalités pour la remise des documents conformes à l'exécution</w:t>
      </w:r>
      <w:bookmarkEnd w:id="201"/>
      <w:bookmarkEnd w:id="202"/>
    </w:p>
    <w:p w14:paraId="72452E8B" w14:textId="4E649BBB"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dossier des ouvrages exécutés (DOE) de tous les ouvrages et pour tous les </w:t>
      </w:r>
      <w:r w:rsidR="00BC3C2B">
        <w:rPr>
          <w:rFonts w:ascii="Calibri" w:eastAsia="Times New Roman" w:hAnsi="Calibri" w:cs="Calibri"/>
          <w:sz w:val="20"/>
          <w:szCs w:val="20"/>
          <w:lang w:eastAsia="fr-FR"/>
        </w:rPr>
        <w:t>chapitre</w:t>
      </w:r>
      <w:r w:rsidRPr="00330BE3">
        <w:rPr>
          <w:rFonts w:ascii="Calibri" w:eastAsia="Times New Roman" w:hAnsi="Calibri" w:cs="Calibri"/>
          <w:sz w:val="20"/>
          <w:szCs w:val="20"/>
          <w:lang w:eastAsia="fr-FR"/>
        </w:rPr>
        <w:t>s</w:t>
      </w:r>
      <w:r w:rsidR="00BC3C2B">
        <w:rPr>
          <w:rFonts w:ascii="Calibri" w:eastAsia="Times New Roman" w:hAnsi="Calibri" w:cs="Calibri"/>
          <w:sz w:val="20"/>
          <w:szCs w:val="20"/>
          <w:lang w:eastAsia="fr-FR"/>
        </w:rPr>
        <w:t xml:space="preserve"> techniques</w:t>
      </w:r>
      <w:r w:rsidRPr="00330BE3">
        <w:rPr>
          <w:rFonts w:ascii="Calibri" w:eastAsia="Times New Roman" w:hAnsi="Calibri" w:cs="Calibri"/>
          <w:sz w:val="20"/>
          <w:szCs w:val="20"/>
          <w:lang w:eastAsia="fr-FR"/>
        </w:rPr>
        <w:t xml:space="preserve"> concernés sera remis par l’entrepreneur ou le mandataire du groupement d’entreprises au maître d’œuvre pour vérification et approbation lors de la demande de réception des ouvrages.</w:t>
      </w:r>
    </w:p>
    <w:p w14:paraId="6317877A" w14:textId="77777777" w:rsidR="00330BE3" w:rsidRPr="00330BE3" w:rsidRDefault="00330BE3" w:rsidP="00330BE3">
      <w:pPr>
        <w:spacing w:after="0" w:line="240" w:lineRule="auto"/>
        <w:jc w:val="both"/>
        <w:rPr>
          <w:rFonts w:ascii="Calibri" w:eastAsia="Times New Roman" w:hAnsi="Calibri" w:cs="Calibri"/>
          <w:b/>
          <w:bCs/>
          <w:sz w:val="20"/>
          <w:szCs w:val="20"/>
          <w:lang w:eastAsia="fr-FR"/>
        </w:rPr>
      </w:pPr>
    </w:p>
    <w:p w14:paraId="18B52C43" w14:textId="77777777" w:rsidR="00330BE3" w:rsidRPr="00330BE3" w:rsidRDefault="00330BE3" w:rsidP="00330BE3">
      <w:pPr>
        <w:spacing w:after="0" w:line="240" w:lineRule="auto"/>
        <w:jc w:val="both"/>
        <w:rPr>
          <w:rFonts w:ascii="Calibri" w:eastAsia="Times New Roman" w:hAnsi="Calibri" w:cs="Calibri"/>
          <w:b/>
          <w:bCs/>
          <w:sz w:val="20"/>
          <w:szCs w:val="20"/>
          <w:lang w:eastAsia="fr-FR"/>
        </w:rPr>
      </w:pPr>
      <w:r w:rsidRPr="00330BE3">
        <w:rPr>
          <w:rFonts w:ascii="Calibri" w:eastAsia="Times New Roman" w:hAnsi="Calibri" w:cs="Calibri"/>
          <w:b/>
          <w:bCs/>
          <w:sz w:val="20"/>
          <w:szCs w:val="20"/>
          <w:lang w:eastAsia="fr-FR"/>
        </w:rPr>
        <w:t>Il est expressément stipulé que la non-remise des DOE approuvés :</w:t>
      </w:r>
    </w:p>
    <w:p w14:paraId="796FD11D" w14:textId="77777777" w:rsidR="00330BE3" w:rsidRPr="00330BE3" w:rsidRDefault="00330BE3" w:rsidP="00CB513B">
      <w:pPr>
        <w:numPr>
          <w:ilvl w:val="0"/>
          <w:numId w:val="61"/>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bCs/>
          <w:sz w:val="20"/>
          <w:szCs w:val="20"/>
          <w:lang w:eastAsia="fr-FR"/>
        </w:rPr>
        <w:t>fait obstacle à la réception des travaux</w:t>
      </w:r>
      <w:r w:rsidRPr="00330BE3">
        <w:rPr>
          <w:rFonts w:ascii="Calibri" w:eastAsia="Times New Roman" w:hAnsi="Calibri" w:cs="Calibri"/>
          <w:sz w:val="20"/>
          <w:szCs w:val="20"/>
          <w:lang w:eastAsia="fr-FR"/>
        </w:rPr>
        <w:t>.</w:t>
      </w:r>
    </w:p>
    <w:p w14:paraId="51B65060" w14:textId="77777777" w:rsidR="00330BE3" w:rsidRPr="00330BE3" w:rsidRDefault="00330BE3" w:rsidP="00CB513B">
      <w:pPr>
        <w:numPr>
          <w:ilvl w:val="0"/>
          <w:numId w:val="61"/>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entraînera l’application des pénalités de retard </w:t>
      </w:r>
    </w:p>
    <w:p w14:paraId="5A36630B" w14:textId="77777777" w:rsidR="00330BE3" w:rsidRPr="00330BE3" w:rsidRDefault="00330BE3" w:rsidP="00CB513B">
      <w:pPr>
        <w:numPr>
          <w:ilvl w:val="0"/>
          <w:numId w:val="61"/>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entrainera le maintien du plafond de règlement définis au présent CCAP.</w:t>
      </w:r>
    </w:p>
    <w:p w14:paraId="7382739C"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AD60FAD" w14:textId="77777777" w:rsidR="00330BE3" w:rsidRPr="00330BE3" w:rsidRDefault="00330BE3" w:rsidP="00330BE3">
      <w:pPr>
        <w:autoSpaceDE w:val="0"/>
        <w:autoSpaceDN w:val="0"/>
        <w:adjustRightInd w:val="0"/>
        <w:spacing w:after="0" w:line="240" w:lineRule="auto"/>
        <w:outlineLvl w:val="2"/>
        <w:rPr>
          <w:rFonts w:ascii="Calibri" w:eastAsia="Calibri" w:hAnsi="Calibri" w:cs="Calibri"/>
          <w:b/>
          <w:bCs/>
          <w:color w:val="C45911"/>
          <w:sz w:val="20"/>
          <w:szCs w:val="20"/>
        </w:rPr>
      </w:pPr>
      <w:bookmarkStart w:id="203" w:name="_Toc210155548"/>
      <w:r w:rsidRPr="00330BE3">
        <w:rPr>
          <w:rFonts w:ascii="Calibri" w:eastAsia="Calibri" w:hAnsi="Calibri" w:cs="Calibri"/>
          <w:b/>
          <w:bCs/>
          <w:color w:val="C45911"/>
          <w:sz w:val="20"/>
          <w:szCs w:val="20"/>
        </w:rPr>
        <w:t>4.5.1 Présentation du DOE</w:t>
      </w:r>
      <w:bookmarkEnd w:id="203"/>
    </w:p>
    <w:p w14:paraId="71242501" w14:textId="22F44504"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 xml:space="preserve">Le Dossier des Ouvrages Exécutés sera fourni en </w:t>
      </w:r>
      <w:r w:rsidR="00AA3AED">
        <w:rPr>
          <w:rFonts w:ascii="Calibri" w:eastAsia="Calibri" w:hAnsi="Calibri" w:cs="Calibri"/>
          <w:color w:val="000000"/>
          <w:sz w:val="20"/>
          <w:szCs w:val="20"/>
        </w:rPr>
        <w:t>deux</w:t>
      </w:r>
      <w:r w:rsidRPr="00330BE3">
        <w:rPr>
          <w:rFonts w:ascii="Calibri" w:eastAsia="Calibri" w:hAnsi="Calibri" w:cs="Calibri"/>
          <w:color w:val="000000"/>
          <w:sz w:val="20"/>
          <w:szCs w:val="20"/>
        </w:rPr>
        <w:t xml:space="preserve"> (</w:t>
      </w:r>
      <w:r w:rsidR="00AA3AED">
        <w:rPr>
          <w:rFonts w:ascii="Calibri" w:eastAsia="Calibri" w:hAnsi="Calibri" w:cs="Calibri"/>
          <w:color w:val="000000"/>
          <w:sz w:val="20"/>
          <w:szCs w:val="20"/>
        </w:rPr>
        <w:t>2</w:t>
      </w:r>
      <w:r w:rsidRPr="00330BE3">
        <w:rPr>
          <w:rFonts w:ascii="Calibri" w:eastAsia="Calibri" w:hAnsi="Calibri" w:cs="Calibri"/>
          <w:color w:val="000000"/>
          <w:sz w:val="20"/>
          <w:szCs w:val="20"/>
        </w:rPr>
        <w:t>) exemplaire</w:t>
      </w:r>
      <w:r w:rsidR="00AA3AED">
        <w:rPr>
          <w:rFonts w:ascii="Calibri" w:eastAsia="Calibri" w:hAnsi="Calibri" w:cs="Calibri"/>
          <w:color w:val="000000"/>
          <w:sz w:val="20"/>
          <w:szCs w:val="20"/>
        </w:rPr>
        <w:t>s</w:t>
      </w:r>
      <w:r w:rsidRPr="00330BE3">
        <w:rPr>
          <w:rFonts w:ascii="Calibri" w:eastAsia="Calibri" w:hAnsi="Calibri" w:cs="Calibri"/>
          <w:color w:val="000000"/>
          <w:sz w:val="20"/>
          <w:szCs w:val="20"/>
        </w:rPr>
        <w:t xml:space="preserve"> papier </w:t>
      </w:r>
      <w:r w:rsidR="00E8365F">
        <w:rPr>
          <w:rFonts w:ascii="Calibri" w:eastAsia="Calibri" w:hAnsi="Calibri" w:cs="Calibri"/>
          <w:color w:val="000000"/>
          <w:sz w:val="20"/>
          <w:szCs w:val="20"/>
        </w:rPr>
        <w:t xml:space="preserve">(1exemplaire FSH et 1 exemplaire MOE) </w:t>
      </w:r>
      <w:r w:rsidRPr="00330BE3">
        <w:rPr>
          <w:rFonts w:ascii="Calibri" w:eastAsia="Calibri" w:hAnsi="Calibri" w:cs="Calibri"/>
          <w:color w:val="000000"/>
          <w:sz w:val="20"/>
          <w:szCs w:val="20"/>
        </w:rPr>
        <w:t xml:space="preserve">et </w:t>
      </w:r>
      <w:r w:rsidR="00E8365F" w:rsidRPr="00314FD1">
        <w:rPr>
          <w:rFonts w:ascii="Calibri" w:eastAsia="Calibri" w:hAnsi="Calibri" w:cs="Calibri"/>
          <w:color w:val="000000" w:themeColor="text1"/>
          <w:sz w:val="20"/>
          <w:szCs w:val="20"/>
        </w:rPr>
        <w:t>un</w:t>
      </w:r>
      <w:r w:rsidR="00AA3AED" w:rsidRPr="00314FD1">
        <w:rPr>
          <w:rFonts w:ascii="Calibri" w:eastAsia="Calibri" w:hAnsi="Calibri" w:cs="Calibri"/>
          <w:color w:val="000000" w:themeColor="text1"/>
          <w:sz w:val="20"/>
          <w:szCs w:val="20"/>
        </w:rPr>
        <w:t xml:space="preserve"> (1)</w:t>
      </w:r>
      <w:r w:rsidRPr="00314FD1">
        <w:rPr>
          <w:rFonts w:ascii="Calibri" w:eastAsia="Calibri" w:hAnsi="Calibri" w:cs="Calibri"/>
          <w:color w:val="000000" w:themeColor="text1"/>
          <w:sz w:val="20"/>
          <w:szCs w:val="20"/>
        </w:rPr>
        <w:t xml:space="preserve"> exemplaire sur support numérique (clé USB) </w:t>
      </w:r>
      <w:r w:rsidRPr="00330BE3">
        <w:rPr>
          <w:rFonts w:ascii="Calibri" w:eastAsia="Calibri" w:hAnsi="Calibri" w:cs="Calibri"/>
          <w:color w:val="000000"/>
          <w:sz w:val="20"/>
          <w:szCs w:val="20"/>
        </w:rPr>
        <w:t xml:space="preserve">à remettre au </w:t>
      </w:r>
      <w:r w:rsidR="001636DE">
        <w:rPr>
          <w:rFonts w:ascii="Calibri" w:eastAsia="Calibri" w:hAnsi="Calibri" w:cs="Calibri"/>
          <w:color w:val="000000"/>
          <w:sz w:val="20"/>
          <w:szCs w:val="20"/>
        </w:rPr>
        <w:t>MO</w:t>
      </w:r>
      <w:r w:rsidRPr="00330BE3">
        <w:rPr>
          <w:rFonts w:ascii="Calibri" w:eastAsia="Calibri" w:hAnsi="Calibri" w:cs="Calibri"/>
          <w:color w:val="000000"/>
          <w:sz w:val="20"/>
          <w:szCs w:val="20"/>
        </w:rPr>
        <w:t>.</w:t>
      </w:r>
    </w:p>
    <w:p w14:paraId="12AC8A4E"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00429E64" w14:textId="77777777" w:rsidR="00330BE3" w:rsidRPr="00330BE3" w:rsidRDefault="00330BE3" w:rsidP="00330BE3">
      <w:pPr>
        <w:autoSpaceDE w:val="0"/>
        <w:autoSpaceDN w:val="0"/>
        <w:adjustRightInd w:val="0"/>
        <w:spacing w:after="0" w:line="240" w:lineRule="auto"/>
        <w:jc w:val="both"/>
        <w:rPr>
          <w:rFonts w:ascii="Calibri" w:eastAsia="Calibri" w:hAnsi="Calibri" w:cs="Calibri"/>
          <w:b/>
          <w:color w:val="000000"/>
          <w:sz w:val="20"/>
          <w:szCs w:val="20"/>
        </w:rPr>
      </w:pPr>
      <w:r w:rsidRPr="00330BE3">
        <w:rPr>
          <w:rFonts w:ascii="Calibri" w:eastAsia="Calibri" w:hAnsi="Calibri" w:cs="Calibri"/>
          <w:b/>
          <w:color w:val="000000"/>
          <w:sz w:val="20"/>
          <w:szCs w:val="20"/>
        </w:rPr>
        <w:t>De plus, les pièces graphiques remises sur un support numérique devront l’être sous deux formes :</w:t>
      </w:r>
    </w:p>
    <w:p w14:paraId="16C323D1" w14:textId="2DF84E51" w:rsidR="00330BE3" w:rsidRPr="00330BE3" w:rsidRDefault="00330BE3" w:rsidP="00CB513B">
      <w:pPr>
        <w:numPr>
          <w:ilvl w:val="0"/>
          <w:numId w:val="3"/>
        </w:numPr>
        <w:autoSpaceDE w:val="0"/>
        <w:autoSpaceDN w:val="0"/>
        <w:adjustRightInd w:val="0"/>
        <w:spacing w:after="0" w:line="240" w:lineRule="auto"/>
        <w:ind w:left="1134"/>
        <w:contextualSpacing/>
        <w:rPr>
          <w:rFonts w:ascii="Calibri" w:eastAsia="Calibri" w:hAnsi="Calibri" w:cs="Calibri"/>
          <w:b/>
          <w:color w:val="000000"/>
          <w:sz w:val="20"/>
          <w:szCs w:val="20"/>
        </w:rPr>
      </w:pPr>
      <w:r w:rsidRPr="00330BE3">
        <w:rPr>
          <w:rFonts w:ascii="Calibri" w:eastAsia="Calibri" w:hAnsi="Calibri" w:cs="Calibri"/>
          <w:b/>
          <w:color w:val="000000"/>
          <w:sz w:val="20"/>
          <w:szCs w:val="20"/>
        </w:rPr>
        <w:t>Format exploitable et compatible avec le logiciel A</w:t>
      </w:r>
      <w:r w:rsidR="00772221">
        <w:rPr>
          <w:rFonts w:ascii="Calibri" w:eastAsia="Calibri" w:hAnsi="Calibri" w:cs="Calibri"/>
          <w:b/>
          <w:color w:val="000000"/>
          <w:sz w:val="20"/>
          <w:szCs w:val="20"/>
        </w:rPr>
        <w:t>UTOCAD</w:t>
      </w:r>
      <w:r w:rsidRPr="00330BE3">
        <w:rPr>
          <w:rFonts w:ascii="Calibri" w:eastAsia="Calibri" w:hAnsi="Calibri" w:cs="Calibri"/>
          <w:b/>
          <w:color w:val="000000"/>
          <w:sz w:val="20"/>
          <w:szCs w:val="20"/>
        </w:rPr>
        <w:t xml:space="preserve"> dans sa dernière version en usage</w:t>
      </w:r>
    </w:p>
    <w:p w14:paraId="5741D953" w14:textId="77777777" w:rsidR="00330BE3" w:rsidRPr="00330BE3" w:rsidRDefault="00330BE3" w:rsidP="00CB513B">
      <w:pPr>
        <w:numPr>
          <w:ilvl w:val="0"/>
          <w:numId w:val="3"/>
        </w:numPr>
        <w:autoSpaceDE w:val="0"/>
        <w:autoSpaceDN w:val="0"/>
        <w:adjustRightInd w:val="0"/>
        <w:spacing w:after="0" w:line="240" w:lineRule="auto"/>
        <w:ind w:left="1134"/>
        <w:contextualSpacing/>
        <w:rPr>
          <w:rFonts w:ascii="Calibri" w:eastAsia="Calibri" w:hAnsi="Calibri" w:cs="Calibri"/>
          <w:b/>
          <w:color w:val="000000"/>
          <w:sz w:val="20"/>
          <w:szCs w:val="20"/>
        </w:rPr>
      </w:pPr>
      <w:r w:rsidRPr="00330BE3">
        <w:rPr>
          <w:rFonts w:ascii="Calibri" w:eastAsia="Calibri" w:hAnsi="Calibri" w:cs="Calibri"/>
          <w:b/>
          <w:color w:val="000000"/>
          <w:sz w:val="20"/>
          <w:szCs w:val="20"/>
        </w:rPr>
        <w:t>Format PDF (reproductible)</w:t>
      </w:r>
    </w:p>
    <w:p w14:paraId="143B298A"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3CB55DC3" w14:textId="638A15C3"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 xml:space="preserve">L’exemplaire papier du DOE se présentera sous la forme d'un ou plusieurs classeurs qui contiendront tous les documents (pièces écrites et plans). Pour un même </w:t>
      </w:r>
      <w:r w:rsidR="00BC3C2B">
        <w:rPr>
          <w:rFonts w:ascii="Calibri" w:eastAsia="Calibri" w:hAnsi="Calibri" w:cs="Calibri"/>
          <w:color w:val="000000"/>
          <w:sz w:val="20"/>
          <w:szCs w:val="20"/>
        </w:rPr>
        <w:t>chapitre technique</w:t>
      </w:r>
      <w:r w:rsidRPr="00330BE3">
        <w:rPr>
          <w:rFonts w:ascii="Calibri" w:eastAsia="Calibri" w:hAnsi="Calibri" w:cs="Calibri"/>
          <w:color w:val="000000"/>
          <w:sz w:val="20"/>
          <w:szCs w:val="20"/>
        </w:rPr>
        <w:t>, tous les classeurs devront être de la même couleur.</w:t>
      </w:r>
    </w:p>
    <w:p w14:paraId="14DAD863" w14:textId="1F29B197" w:rsidR="0085093E" w:rsidRDefault="0085093E">
      <w:pPr>
        <w:rPr>
          <w:rFonts w:ascii="Calibri" w:eastAsia="Calibri" w:hAnsi="Calibri" w:cs="Calibri"/>
          <w:color w:val="000000"/>
          <w:sz w:val="20"/>
          <w:szCs w:val="20"/>
        </w:rPr>
      </w:pPr>
      <w:r>
        <w:rPr>
          <w:rFonts w:ascii="Calibri" w:eastAsia="Calibri" w:hAnsi="Calibri" w:cs="Calibri"/>
          <w:color w:val="000000"/>
          <w:sz w:val="20"/>
          <w:szCs w:val="20"/>
        </w:rPr>
        <w:br w:type="page"/>
      </w:r>
    </w:p>
    <w:p w14:paraId="2AABF993"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lastRenderedPageBreak/>
        <w:t>Chaque classeur devra être soigneusement étiqueté avec toutes les références nécessaires :</w:t>
      </w:r>
    </w:p>
    <w:p w14:paraId="22924B4E"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1. Intitulé de l'opération</w:t>
      </w:r>
    </w:p>
    <w:p w14:paraId="615FAD13" w14:textId="75F64639"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 xml:space="preserve">2. Nom du </w:t>
      </w:r>
      <w:r w:rsidR="00BC3C2B">
        <w:rPr>
          <w:rFonts w:ascii="Calibri" w:eastAsia="Calibri" w:hAnsi="Calibri" w:cs="Calibri"/>
          <w:color w:val="000000"/>
          <w:sz w:val="20"/>
          <w:szCs w:val="20"/>
        </w:rPr>
        <w:t xml:space="preserve">chapitre technique </w:t>
      </w:r>
      <w:r w:rsidRPr="00330BE3">
        <w:rPr>
          <w:rFonts w:ascii="Calibri" w:eastAsia="Calibri" w:hAnsi="Calibri" w:cs="Calibri"/>
          <w:color w:val="000000"/>
          <w:sz w:val="20"/>
          <w:szCs w:val="20"/>
        </w:rPr>
        <w:t>en clair</w:t>
      </w:r>
    </w:p>
    <w:p w14:paraId="2E7FA585"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3. Nom de l'entreprise</w:t>
      </w:r>
    </w:p>
    <w:p w14:paraId="71FD9D34"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4. Numéro d'ordre du classeur</w:t>
      </w:r>
    </w:p>
    <w:p w14:paraId="2984D571"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67FD2C23"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Le premier classeur devra comporter un sommaire complet de l'ensemble du contenu comportant la liste de la totalité des pièces écrites et plans qui seront regroupés selon les chapitres suivants :</w:t>
      </w:r>
    </w:p>
    <w:p w14:paraId="76931D9E" w14:textId="77777777" w:rsidR="00330BE3" w:rsidRPr="00330BE3" w:rsidRDefault="00330BE3" w:rsidP="00CB513B">
      <w:pPr>
        <w:numPr>
          <w:ilvl w:val="0"/>
          <w:numId w:val="54"/>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Construction,</w:t>
      </w:r>
    </w:p>
    <w:p w14:paraId="04E42D9D" w14:textId="77777777" w:rsidR="00330BE3" w:rsidRPr="00330BE3" w:rsidRDefault="00330BE3" w:rsidP="00CB513B">
      <w:pPr>
        <w:numPr>
          <w:ilvl w:val="0"/>
          <w:numId w:val="54"/>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 xml:space="preserve">Fonctionnement, </w:t>
      </w:r>
    </w:p>
    <w:p w14:paraId="40B69336" w14:textId="77777777" w:rsidR="00330BE3" w:rsidRPr="00330BE3" w:rsidRDefault="00330BE3" w:rsidP="00CB513B">
      <w:pPr>
        <w:numPr>
          <w:ilvl w:val="0"/>
          <w:numId w:val="54"/>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Maintenance et Garanties.</w:t>
      </w:r>
    </w:p>
    <w:p w14:paraId="373A5AC8"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54B96E2A"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Chaque classeur disposera de son sommaire particulier et tous les documents devront comporter sur le cartouche la mention D.O.E. en gros caractères.</w:t>
      </w:r>
    </w:p>
    <w:p w14:paraId="68C43458"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4A19142C" w14:textId="77777777" w:rsidR="00330BE3" w:rsidRPr="00330BE3" w:rsidRDefault="00330BE3" w:rsidP="00330BE3">
      <w:pPr>
        <w:autoSpaceDE w:val="0"/>
        <w:autoSpaceDN w:val="0"/>
        <w:adjustRightInd w:val="0"/>
        <w:spacing w:after="0" w:line="240" w:lineRule="auto"/>
        <w:jc w:val="both"/>
        <w:outlineLvl w:val="2"/>
        <w:rPr>
          <w:rFonts w:ascii="Calibri" w:eastAsia="Calibri" w:hAnsi="Calibri" w:cs="Calibri"/>
          <w:b/>
          <w:bCs/>
          <w:color w:val="C45911"/>
          <w:sz w:val="20"/>
          <w:szCs w:val="20"/>
        </w:rPr>
      </w:pPr>
      <w:bookmarkStart w:id="204" w:name="_Toc210155549"/>
      <w:r w:rsidRPr="00330BE3">
        <w:rPr>
          <w:rFonts w:ascii="Calibri" w:eastAsia="Calibri" w:hAnsi="Calibri" w:cs="Calibri"/>
          <w:b/>
          <w:bCs/>
          <w:color w:val="C45911"/>
          <w:sz w:val="20"/>
          <w:szCs w:val="20"/>
        </w:rPr>
        <w:t>4.5.2 Contenu du DOE</w:t>
      </w:r>
      <w:bookmarkEnd w:id="204"/>
      <w:r w:rsidRPr="00330BE3">
        <w:rPr>
          <w:rFonts w:ascii="Calibri" w:eastAsia="Calibri" w:hAnsi="Calibri" w:cs="Calibri"/>
          <w:b/>
          <w:bCs/>
          <w:color w:val="C45911"/>
          <w:sz w:val="20"/>
          <w:szCs w:val="20"/>
        </w:rPr>
        <w:t xml:space="preserve"> </w:t>
      </w:r>
    </w:p>
    <w:p w14:paraId="3F27ADA8" w14:textId="49C2373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 xml:space="preserve">Le contenu des classeurs sera à adapter en fonction de la technicité des </w:t>
      </w:r>
      <w:r w:rsidR="00BC3C2B">
        <w:rPr>
          <w:rFonts w:ascii="Calibri" w:eastAsia="Calibri" w:hAnsi="Calibri" w:cs="Calibri"/>
          <w:color w:val="000000"/>
          <w:sz w:val="20"/>
          <w:szCs w:val="20"/>
        </w:rPr>
        <w:t>chapitre</w:t>
      </w:r>
      <w:r w:rsidRPr="00330BE3">
        <w:rPr>
          <w:rFonts w:ascii="Calibri" w:eastAsia="Calibri" w:hAnsi="Calibri" w:cs="Calibri"/>
          <w:color w:val="000000"/>
          <w:sz w:val="20"/>
          <w:szCs w:val="20"/>
        </w:rPr>
        <w:t xml:space="preserve">s </w:t>
      </w:r>
      <w:r w:rsidR="00BC3C2B">
        <w:rPr>
          <w:rFonts w:ascii="Calibri" w:eastAsia="Calibri" w:hAnsi="Calibri" w:cs="Calibri"/>
          <w:color w:val="000000"/>
          <w:sz w:val="20"/>
          <w:szCs w:val="20"/>
        </w:rPr>
        <w:t xml:space="preserve">techniques </w:t>
      </w:r>
      <w:r w:rsidRPr="00330BE3">
        <w:rPr>
          <w:rFonts w:ascii="Calibri" w:eastAsia="Calibri" w:hAnsi="Calibri" w:cs="Calibri"/>
          <w:color w:val="000000"/>
          <w:sz w:val="20"/>
          <w:szCs w:val="20"/>
        </w:rPr>
        <w:t>et comprendra les pièces suivantes :</w:t>
      </w:r>
    </w:p>
    <w:p w14:paraId="703DDF6B"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10B10076"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1) Dossier de Construction de l’Ouvrage</w:t>
      </w:r>
    </w:p>
    <w:p w14:paraId="716B7A9E" w14:textId="77777777" w:rsidR="00330BE3" w:rsidRPr="00330BE3" w:rsidRDefault="00330BE3" w:rsidP="00CB513B">
      <w:pPr>
        <w:numPr>
          <w:ilvl w:val="0"/>
          <w:numId w:val="55"/>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Tous les plans d'exécution conformes aux ouvrages exécutés établis par le titulaire ;</w:t>
      </w:r>
    </w:p>
    <w:p w14:paraId="434BF1BD" w14:textId="77777777" w:rsidR="00330BE3" w:rsidRPr="00330BE3" w:rsidRDefault="00330BE3" w:rsidP="00CB513B">
      <w:pPr>
        <w:numPr>
          <w:ilvl w:val="0"/>
          <w:numId w:val="55"/>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Tous les plans d'atelier et de chantier ;</w:t>
      </w:r>
    </w:p>
    <w:p w14:paraId="5385C0B1" w14:textId="77777777" w:rsidR="00330BE3" w:rsidRPr="00330BE3" w:rsidRDefault="00330BE3" w:rsidP="00CB513B">
      <w:pPr>
        <w:numPr>
          <w:ilvl w:val="0"/>
          <w:numId w:val="55"/>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Les plans de récolement des réseaux enterrés ;</w:t>
      </w:r>
    </w:p>
    <w:p w14:paraId="4D3E28C2" w14:textId="77777777" w:rsidR="00330BE3" w:rsidRPr="00330BE3" w:rsidRDefault="00330BE3" w:rsidP="00CB513B">
      <w:pPr>
        <w:numPr>
          <w:ilvl w:val="0"/>
          <w:numId w:val="55"/>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PV d’essais au feu de tous les matériaux mis en place et comportant leur localisation.</w:t>
      </w:r>
    </w:p>
    <w:p w14:paraId="64AE67E0"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11D3EE92"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2) Dossier de Fonctionnement de l’Ouvrage</w:t>
      </w:r>
    </w:p>
    <w:p w14:paraId="0A7403A0" w14:textId="77777777" w:rsidR="00330BE3" w:rsidRPr="00330BE3" w:rsidRDefault="00677F77" w:rsidP="00CB513B">
      <w:pPr>
        <w:numPr>
          <w:ilvl w:val="0"/>
          <w:numId w:val="56"/>
        </w:numPr>
        <w:autoSpaceDE w:val="0"/>
        <w:autoSpaceDN w:val="0"/>
        <w:adjustRightInd w:val="0"/>
        <w:spacing w:after="0" w:line="240" w:lineRule="auto"/>
        <w:contextualSpacing/>
        <w:jc w:val="both"/>
        <w:rPr>
          <w:rFonts w:ascii="Calibri" w:eastAsia="Calibri" w:hAnsi="Calibri" w:cs="Calibri"/>
          <w:color w:val="000000"/>
          <w:sz w:val="20"/>
          <w:szCs w:val="20"/>
        </w:rPr>
      </w:pPr>
      <w:hyperlink r:id="rId9" w:history="1">
        <w:r w:rsidR="00330BE3" w:rsidRPr="00330BE3">
          <w:rPr>
            <w:rFonts w:ascii="Calibri" w:eastAsia="Calibri" w:hAnsi="Calibri" w:cs="Calibri"/>
            <w:color w:val="000000"/>
            <w:sz w:val="20"/>
            <w:szCs w:val="20"/>
          </w:rPr>
          <w:t>Notes de calcul</w:t>
        </w:r>
      </w:hyperlink>
      <w:r w:rsidR="00330BE3" w:rsidRPr="00330BE3">
        <w:rPr>
          <w:rFonts w:ascii="Calibri" w:eastAsia="Calibri" w:hAnsi="Calibri" w:cs="Calibri"/>
          <w:color w:val="000000"/>
          <w:sz w:val="20"/>
          <w:szCs w:val="20"/>
        </w:rPr>
        <w:t> ;</w:t>
      </w:r>
    </w:p>
    <w:p w14:paraId="1FBBC786" w14:textId="77777777" w:rsidR="00330BE3" w:rsidRPr="00330BE3" w:rsidRDefault="00677F77" w:rsidP="00CB513B">
      <w:pPr>
        <w:numPr>
          <w:ilvl w:val="0"/>
          <w:numId w:val="56"/>
        </w:numPr>
        <w:autoSpaceDE w:val="0"/>
        <w:autoSpaceDN w:val="0"/>
        <w:adjustRightInd w:val="0"/>
        <w:spacing w:after="0" w:line="240" w:lineRule="auto"/>
        <w:contextualSpacing/>
        <w:jc w:val="both"/>
        <w:rPr>
          <w:rFonts w:ascii="Calibri" w:eastAsia="Calibri" w:hAnsi="Calibri" w:cs="Calibri"/>
          <w:color w:val="000000"/>
          <w:sz w:val="20"/>
          <w:szCs w:val="20"/>
        </w:rPr>
      </w:pPr>
      <w:hyperlink r:id="rId10" w:history="1">
        <w:r w:rsidR="00330BE3" w:rsidRPr="00330BE3">
          <w:rPr>
            <w:rFonts w:ascii="Calibri" w:eastAsia="Calibri" w:hAnsi="Calibri" w:cs="Calibri"/>
            <w:color w:val="000000"/>
            <w:sz w:val="20"/>
            <w:szCs w:val="20"/>
          </w:rPr>
          <w:t>Essais de fonctionnement</w:t>
        </w:r>
      </w:hyperlink>
      <w:r w:rsidR="00330BE3" w:rsidRPr="00330BE3">
        <w:rPr>
          <w:rFonts w:ascii="Calibri" w:eastAsia="Calibri" w:hAnsi="Calibri" w:cs="Calibri"/>
          <w:color w:val="000000"/>
          <w:sz w:val="20"/>
          <w:szCs w:val="20"/>
        </w:rPr>
        <w:t> ;</w:t>
      </w:r>
    </w:p>
    <w:p w14:paraId="01E23494" w14:textId="77777777" w:rsidR="00330BE3" w:rsidRPr="00330BE3" w:rsidRDefault="00677F77" w:rsidP="00CB513B">
      <w:pPr>
        <w:numPr>
          <w:ilvl w:val="0"/>
          <w:numId w:val="56"/>
        </w:numPr>
        <w:autoSpaceDE w:val="0"/>
        <w:autoSpaceDN w:val="0"/>
        <w:adjustRightInd w:val="0"/>
        <w:spacing w:after="0" w:line="240" w:lineRule="auto"/>
        <w:contextualSpacing/>
        <w:jc w:val="both"/>
        <w:rPr>
          <w:rFonts w:ascii="Calibri" w:eastAsia="Calibri" w:hAnsi="Calibri" w:cs="Calibri"/>
          <w:color w:val="000000"/>
          <w:sz w:val="20"/>
          <w:szCs w:val="20"/>
        </w:rPr>
      </w:pPr>
      <w:hyperlink r:id="rId11" w:history="1">
        <w:r w:rsidR="00330BE3" w:rsidRPr="00330BE3">
          <w:rPr>
            <w:rFonts w:ascii="Calibri" w:eastAsia="Calibri" w:hAnsi="Calibri" w:cs="Calibri"/>
            <w:color w:val="000000"/>
            <w:sz w:val="20"/>
            <w:szCs w:val="20"/>
          </w:rPr>
          <w:t>Notices de fonctionnement</w:t>
        </w:r>
      </w:hyperlink>
      <w:r w:rsidR="00330BE3" w:rsidRPr="00330BE3">
        <w:rPr>
          <w:rFonts w:ascii="Calibri" w:eastAsia="Calibri" w:hAnsi="Calibri" w:cs="Calibri"/>
          <w:color w:val="000000"/>
          <w:sz w:val="20"/>
          <w:szCs w:val="20"/>
        </w:rPr>
        <w:t> ;</w:t>
      </w:r>
    </w:p>
    <w:p w14:paraId="5E07BD86" w14:textId="77777777" w:rsidR="00330BE3" w:rsidRPr="00330BE3" w:rsidRDefault="00677F77" w:rsidP="00CB513B">
      <w:pPr>
        <w:numPr>
          <w:ilvl w:val="0"/>
          <w:numId w:val="56"/>
        </w:numPr>
        <w:autoSpaceDE w:val="0"/>
        <w:autoSpaceDN w:val="0"/>
        <w:adjustRightInd w:val="0"/>
        <w:spacing w:after="0" w:line="240" w:lineRule="auto"/>
        <w:contextualSpacing/>
        <w:jc w:val="both"/>
        <w:rPr>
          <w:rFonts w:ascii="Calibri" w:eastAsia="Calibri" w:hAnsi="Calibri" w:cs="Calibri"/>
          <w:color w:val="000000"/>
          <w:sz w:val="20"/>
          <w:szCs w:val="20"/>
        </w:rPr>
      </w:pPr>
      <w:hyperlink r:id="rId12" w:history="1">
        <w:r w:rsidR="00330BE3" w:rsidRPr="00330BE3">
          <w:rPr>
            <w:rFonts w:ascii="Calibri" w:eastAsia="Calibri" w:hAnsi="Calibri" w:cs="Calibri"/>
            <w:color w:val="000000"/>
            <w:sz w:val="20"/>
            <w:szCs w:val="20"/>
          </w:rPr>
          <w:t>Carnet sanitaire des réseaux et installations d'eau potable</w:t>
        </w:r>
      </w:hyperlink>
      <w:r w:rsidR="00330BE3" w:rsidRPr="00330BE3">
        <w:rPr>
          <w:rFonts w:ascii="Calibri" w:eastAsia="Calibri" w:hAnsi="Calibri" w:cs="Calibri"/>
          <w:color w:val="000000"/>
          <w:sz w:val="20"/>
          <w:szCs w:val="20"/>
        </w:rPr>
        <w:t> ;</w:t>
      </w:r>
    </w:p>
    <w:p w14:paraId="69FE9A84" w14:textId="77777777" w:rsidR="00330BE3" w:rsidRPr="00330BE3" w:rsidRDefault="00677F77" w:rsidP="00CB513B">
      <w:pPr>
        <w:numPr>
          <w:ilvl w:val="0"/>
          <w:numId w:val="56"/>
        </w:numPr>
        <w:autoSpaceDE w:val="0"/>
        <w:autoSpaceDN w:val="0"/>
        <w:adjustRightInd w:val="0"/>
        <w:spacing w:after="0" w:line="240" w:lineRule="auto"/>
        <w:contextualSpacing/>
        <w:jc w:val="both"/>
        <w:rPr>
          <w:rFonts w:ascii="Calibri" w:eastAsia="Calibri" w:hAnsi="Calibri" w:cs="Calibri"/>
          <w:color w:val="000000"/>
          <w:sz w:val="20"/>
          <w:szCs w:val="20"/>
        </w:rPr>
      </w:pPr>
      <w:hyperlink r:id="rId13" w:history="1">
        <w:r w:rsidR="00330BE3" w:rsidRPr="00330BE3">
          <w:rPr>
            <w:rFonts w:ascii="Calibri" w:eastAsia="Calibri" w:hAnsi="Calibri" w:cs="Calibri"/>
            <w:color w:val="000000"/>
            <w:sz w:val="20"/>
            <w:szCs w:val="20"/>
          </w:rPr>
          <w:t>Synthèse d’étude thermique</w:t>
        </w:r>
      </w:hyperlink>
      <w:r w:rsidR="00330BE3" w:rsidRPr="00330BE3">
        <w:rPr>
          <w:rFonts w:ascii="Calibri" w:eastAsia="Calibri" w:hAnsi="Calibri" w:cs="Calibri"/>
          <w:color w:val="000000"/>
          <w:sz w:val="20"/>
          <w:szCs w:val="20"/>
        </w:rPr>
        <w:t> ;</w:t>
      </w:r>
    </w:p>
    <w:p w14:paraId="677AACD1" w14:textId="77777777" w:rsidR="00330BE3" w:rsidRPr="00330BE3" w:rsidRDefault="00330BE3" w:rsidP="00CB513B">
      <w:pPr>
        <w:numPr>
          <w:ilvl w:val="0"/>
          <w:numId w:val="56"/>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Liste des matériels et des produits réellement mis en œuvre avec les fiches commerciales et techniques.</w:t>
      </w:r>
    </w:p>
    <w:p w14:paraId="6844B939"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2F829DBE"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r w:rsidRPr="00330BE3">
        <w:rPr>
          <w:rFonts w:ascii="Calibri" w:eastAsia="Calibri" w:hAnsi="Calibri" w:cs="Calibri"/>
          <w:color w:val="000000"/>
          <w:sz w:val="20"/>
          <w:szCs w:val="20"/>
        </w:rPr>
        <w:t>3) Dossier de Maintenance et de Garantie de l’Ouvrage</w:t>
      </w:r>
    </w:p>
    <w:p w14:paraId="40EA5A4A" w14:textId="77777777" w:rsidR="00330BE3" w:rsidRPr="00330BE3" w:rsidRDefault="00330BE3" w:rsidP="00CB513B">
      <w:pPr>
        <w:numPr>
          <w:ilvl w:val="0"/>
          <w:numId w:val="57"/>
        </w:numPr>
        <w:autoSpaceDE w:val="0"/>
        <w:autoSpaceDN w:val="0"/>
        <w:adjustRightInd w:val="0"/>
        <w:spacing w:after="0" w:line="240" w:lineRule="auto"/>
        <w:ind w:left="709"/>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Notices de maintenance et d'entretien des installations : Ces notices ont pour but de donner tous les renseignements techniques nécessaires pour assurer les opérations préventives et correctives. Le prestataire fournira la notice de maintenance « constructeur » conforme à la référence de l’équipement installé. Il veillera à ce que le contenu de chaque notice soit conforme aux attentes suivantes :</w:t>
      </w:r>
    </w:p>
    <w:p w14:paraId="7996A1AB" w14:textId="77777777" w:rsidR="00330BE3" w:rsidRPr="00330BE3" w:rsidRDefault="00330BE3" w:rsidP="00CB513B">
      <w:pPr>
        <w:numPr>
          <w:ilvl w:val="0"/>
          <w:numId w:val="58"/>
        </w:numPr>
        <w:autoSpaceDE w:val="0"/>
        <w:autoSpaceDN w:val="0"/>
        <w:adjustRightInd w:val="0"/>
        <w:spacing w:after="0" w:line="240" w:lineRule="auto"/>
        <w:contextualSpacing/>
        <w:rPr>
          <w:rFonts w:ascii="Calibri" w:eastAsia="Calibri" w:hAnsi="Calibri" w:cs="Calibri"/>
          <w:color w:val="000000"/>
          <w:sz w:val="20"/>
          <w:szCs w:val="20"/>
        </w:rPr>
      </w:pPr>
      <w:r w:rsidRPr="00330BE3">
        <w:rPr>
          <w:rFonts w:ascii="Calibri" w:eastAsia="Calibri" w:hAnsi="Calibri" w:cs="Calibri"/>
          <w:color w:val="000000"/>
          <w:sz w:val="20"/>
          <w:szCs w:val="20"/>
        </w:rPr>
        <w:t>Nom de l'équipement concerné et la référence constructeur</w:t>
      </w:r>
    </w:p>
    <w:p w14:paraId="22C526B1" w14:textId="77777777" w:rsidR="00330BE3" w:rsidRPr="00330BE3" w:rsidRDefault="00330BE3" w:rsidP="00CB513B">
      <w:pPr>
        <w:numPr>
          <w:ilvl w:val="0"/>
          <w:numId w:val="58"/>
        </w:numPr>
        <w:autoSpaceDE w:val="0"/>
        <w:autoSpaceDN w:val="0"/>
        <w:adjustRightInd w:val="0"/>
        <w:spacing w:after="0" w:line="240" w:lineRule="auto"/>
        <w:contextualSpacing/>
        <w:rPr>
          <w:rFonts w:ascii="Calibri" w:eastAsia="Calibri" w:hAnsi="Calibri" w:cs="Calibri"/>
          <w:color w:val="000000"/>
          <w:sz w:val="20"/>
          <w:szCs w:val="20"/>
        </w:rPr>
      </w:pPr>
      <w:r w:rsidRPr="00330BE3">
        <w:rPr>
          <w:rFonts w:ascii="Calibri" w:eastAsia="Calibri" w:hAnsi="Calibri" w:cs="Calibri"/>
          <w:color w:val="000000"/>
          <w:sz w:val="20"/>
          <w:szCs w:val="20"/>
        </w:rPr>
        <w:t>Schémas de l’installation (par exemple les schémas électriques)</w:t>
      </w:r>
    </w:p>
    <w:p w14:paraId="006A1AAA" w14:textId="77777777" w:rsidR="00330BE3" w:rsidRPr="00330BE3" w:rsidRDefault="00330BE3" w:rsidP="00CB513B">
      <w:pPr>
        <w:numPr>
          <w:ilvl w:val="0"/>
          <w:numId w:val="58"/>
        </w:numPr>
        <w:autoSpaceDE w:val="0"/>
        <w:autoSpaceDN w:val="0"/>
        <w:adjustRightInd w:val="0"/>
        <w:spacing w:after="0" w:line="240" w:lineRule="auto"/>
        <w:contextualSpacing/>
        <w:rPr>
          <w:rFonts w:ascii="Calibri" w:eastAsia="Calibri" w:hAnsi="Calibri" w:cs="Calibri"/>
          <w:color w:val="000000"/>
          <w:sz w:val="20"/>
          <w:szCs w:val="20"/>
        </w:rPr>
      </w:pPr>
      <w:r w:rsidRPr="00330BE3">
        <w:rPr>
          <w:rFonts w:ascii="Calibri" w:eastAsia="Calibri" w:hAnsi="Calibri" w:cs="Calibri"/>
          <w:color w:val="000000"/>
          <w:sz w:val="20"/>
          <w:szCs w:val="20"/>
        </w:rPr>
        <w:t>Conditions de garantie du matériel par le fabricant et/ou l'installateur</w:t>
      </w:r>
    </w:p>
    <w:p w14:paraId="018D8E61" w14:textId="77777777" w:rsidR="00330BE3" w:rsidRPr="00330BE3" w:rsidRDefault="00330BE3" w:rsidP="00CB513B">
      <w:pPr>
        <w:numPr>
          <w:ilvl w:val="0"/>
          <w:numId w:val="58"/>
        </w:numPr>
        <w:autoSpaceDE w:val="0"/>
        <w:autoSpaceDN w:val="0"/>
        <w:adjustRightInd w:val="0"/>
        <w:spacing w:after="0" w:line="240" w:lineRule="auto"/>
        <w:contextualSpacing/>
        <w:rPr>
          <w:rFonts w:ascii="Calibri" w:eastAsia="Calibri" w:hAnsi="Calibri" w:cs="Calibri"/>
          <w:color w:val="000000"/>
          <w:sz w:val="20"/>
          <w:szCs w:val="20"/>
        </w:rPr>
      </w:pPr>
      <w:r w:rsidRPr="00330BE3">
        <w:rPr>
          <w:rFonts w:ascii="Calibri" w:eastAsia="Calibri" w:hAnsi="Calibri" w:cs="Calibri"/>
          <w:color w:val="000000"/>
          <w:sz w:val="20"/>
          <w:szCs w:val="20"/>
        </w:rPr>
        <w:t xml:space="preserve">Gamme de maintenance présentée sous forme de tableau conformément au modèle figurant ci-dessous, où figureront les éléments suivants : </w:t>
      </w:r>
    </w:p>
    <w:p w14:paraId="2E9BCF92" w14:textId="77777777" w:rsidR="00330BE3" w:rsidRPr="00330BE3" w:rsidRDefault="00330BE3" w:rsidP="00CB513B">
      <w:pPr>
        <w:numPr>
          <w:ilvl w:val="0"/>
          <w:numId w:val="59"/>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Nature de l'opération de maintenance (Graissage, Réglage, Remplacement de pièces...)</w:t>
      </w:r>
    </w:p>
    <w:p w14:paraId="2A76D916" w14:textId="77777777" w:rsidR="00330BE3" w:rsidRPr="00330BE3" w:rsidRDefault="00330BE3" w:rsidP="00CB513B">
      <w:pPr>
        <w:numPr>
          <w:ilvl w:val="0"/>
          <w:numId w:val="59"/>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 xml:space="preserve">Périodicité de l'intervention : </w:t>
      </w:r>
    </w:p>
    <w:p w14:paraId="2C72DF4C" w14:textId="77777777" w:rsidR="00330BE3" w:rsidRPr="00330BE3" w:rsidRDefault="00330BE3" w:rsidP="00330BE3">
      <w:pPr>
        <w:autoSpaceDE w:val="0"/>
        <w:autoSpaceDN w:val="0"/>
        <w:adjustRightInd w:val="0"/>
        <w:spacing w:after="0" w:line="240" w:lineRule="auto"/>
        <w:ind w:left="1416" w:firstLine="708"/>
        <w:jc w:val="both"/>
        <w:rPr>
          <w:rFonts w:ascii="Calibri" w:eastAsia="Calibri" w:hAnsi="Calibri" w:cs="Calibri"/>
          <w:color w:val="000000"/>
          <w:sz w:val="20"/>
          <w:szCs w:val="20"/>
        </w:rPr>
      </w:pPr>
      <w:r w:rsidRPr="00330BE3">
        <w:rPr>
          <w:rFonts w:ascii="Calibri" w:eastAsia="Calibri" w:hAnsi="Calibri" w:cs="Calibri"/>
          <w:color w:val="000000"/>
          <w:sz w:val="20"/>
          <w:szCs w:val="20"/>
        </w:rPr>
        <w:t>M: mensuelle</w:t>
      </w:r>
    </w:p>
    <w:p w14:paraId="4DED2E94" w14:textId="77777777" w:rsidR="00330BE3" w:rsidRPr="00330BE3" w:rsidRDefault="00330BE3" w:rsidP="00330BE3">
      <w:pPr>
        <w:autoSpaceDE w:val="0"/>
        <w:autoSpaceDN w:val="0"/>
        <w:adjustRightInd w:val="0"/>
        <w:spacing w:after="0" w:line="240" w:lineRule="auto"/>
        <w:ind w:left="1416" w:firstLine="708"/>
        <w:jc w:val="both"/>
        <w:rPr>
          <w:rFonts w:ascii="Calibri" w:eastAsia="Calibri" w:hAnsi="Calibri" w:cs="Calibri"/>
          <w:color w:val="000000"/>
          <w:sz w:val="20"/>
          <w:szCs w:val="20"/>
        </w:rPr>
      </w:pPr>
      <w:r w:rsidRPr="00330BE3">
        <w:rPr>
          <w:rFonts w:ascii="Calibri" w:eastAsia="Calibri" w:hAnsi="Calibri" w:cs="Calibri"/>
          <w:color w:val="000000"/>
          <w:sz w:val="20"/>
          <w:szCs w:val="20"/>
        </w:rPr>
        <w:t>T : trimestrielle</w:t>
      </w:r>
    </w:p>
    <w:p w14:paraId="1F20BC4C" w14:textId="77777777" w:rsidR="00330BE3" w:rsidRPr="00330BE3" w:rsidRDefault="00330BE3" w:rsidP="00330BE3">
      <w:pPr>
        <w:autoSpaceDE w:val="0"/>
        <w:autoSpaceDN w:val="0"/>
        <w:adjustRightInd w:val="0"/>
        <w:spacing w:after="0" w:line="240" w:lineRule="auto"/>
        <w:ind w:left="1416" w:firstLine="708"/>
        <w:jc w:val="both"/>
        <w:rPr>
          <w:rFonts w:ascii="Calibri" w:eastAsia="Calibri" w:hAnsi="Calibri" w:cs="Calibri"/>
          <w:color w:val="000000"/>
          <w:sz w:val="20"/>
          <w:szCs w:val="20"/>
        </w:rPr>
      </w:pPr>
      <w:r w:rsidRPr="00330BE3">
        <w:rPr>
          <w:rFonts w:ascii="Calibri" w:eastAsia="Calibri" w:hAnsi="Calibri" w:cs="Calibri"/>
          <w:color w:val="000000"/>
          <w:sz w:val="20"/>
          <w:szCs w:val="20"/>
        </w:rPr>
        <w:t>S : semestrielle</w:t>
      </w:r>
    </w:p>
    <w:p w14:paraId="45E46735" w14:textId="77777777" w:rsidR="00330BE3" w:rsidRPr="00330BE3" w:rsidRDefault="00330BE3" w:rsidP="00330BE3">
      <w:pPr>
        <w:autoSpaceDE w:val="0"/>
        <w:autoSpaceDN w:val="0"/>
        <w:adjustRightInd w:val="0"/>
        <w:spacing w:after="0" w:line="240" w:lineRule="auto"/>
        <w:ind w:left="1416" w:firstLine="708"/>
        <w:jc w:val="both"/>
        <w:rPr>
          <w:rFonts w:ascii="Calibri" w:eastAsia="Calibri" w:hAnsi="Calibri" w:cs="Calibri"/>
          <w:color w:val="000000"/>
          <w:sz w:val="20"/>
          <w:szCs w:val="20"/>
        </w:rPr>
      </w:pPr>
      <w:r w:rsidRPr="00330BE3">
        <w:rPr>
          <w:rFonts w:ascii="Calibri" w:eastAsia="Calibri" w:hAnsi="Calibri" w:cs="Calibri"/>
          <w:color w:val="000000"/>
          <w:sz w:val="20"/>
          <w:szCs w:val="20"/>
        </w:rPr>
        <w:t>A : annuelle</w:t>
      </w:r>
    </w:p>
    <w:p w14:paraId="66582D8D" w14:textId="77777777" w:rsidR="00330BE3" w:rsidRPr="00330BE3" w:rsidRDefault="00330BE3" w:rsidP="00330BE3">
      <w:pPr>
        <w:autoSpaceDE w:val="0"/>
        <w:autoSpaceDN w:val="0"/>
        <w:adjustRightInd w:val="0"/>
        <w:spacing w:after="0" w:line="240" w:lineRule="auto"/>
        <w:ind w:left="1416" w:firstLine="708"/>
        <w:jc w:val="both"/>
        <w:rPr>
          <w:rFonts w:ascii="Calibri" w:eastAsia="Calibri" w:hAnsi="Calibri" w:cs="Calibri"/>
          <w:color w:val="000000"/>
          <w:sz w:val="20"/>
          <w:szCs w:val="20"/>
        </w:rPr>
      </w:pPr>
      <w:r w:rsidRPr="00330BE3">
        <w:rPr>
          <w:rFonts w:ascii="Calibri" w:eastAsia="Calibri" w:hAnsi="Calibri" w:cs="Calibri"/>
          <w:color w:val="000000"/>
          <w:sz w:val="20"/>
          <w:szCs w:val="20"/>
        </w:rPr>
        <w:t>X : à déterminer par une annotation dans la colonne "Observations".</w:t>
      </w:r>
    </w:p>
    <w:p w14:paraId="5FD85722" w14:textId="77777777" w:rsidR="00330BE3" w:rsidRPr="00330BE3" w:rsidRDefault="00330BE3" w:rsidP="00CB513B">
      <w:pPr>
        <w:numPr>
          <w:ilvl w:val="0"/>
          <w:numId w:val="59"/>
        </w:numPr>
        <w:autoSpaceDE w:val="0"/>
        <w:autoSpaceDN w:val="0"/>
        <w:adjustRightInd w:val="0"/>
        <w:spacing w:after="0" w:line="240" w:lineRule="auto"/>
        <w:contextualSpacing/>
        <w:jc w:val="both"/>
        <w:rPr>
          <w:rFonts w:ascii="Calibri" w:eastAsia="Calibri" w:hAnsi="Calibri" w:cs="Calibri"/>
          <w:color w:val="000000"/>
          <w:sz w:val="20"/>
          <w:szCs w:val="20"/>
        </w:rPr>
      </w:pPr>
      <w:r w:rsidRPr="00330BE3">
        <w:rPr>
          <w:rFonts w:ascii="Calibri" w:eastAsia="Calibri" w:hAnsi="Calibri" w:cs="Calibri"/>
          <w:color w:val="000000"/>
          <w:sz w:val="20"/>
          <w:szCs w:val="20"/>
        </w:rPr>
        <w:t>Observations et référence éventuelle à une procédure explicitée</w:t>
      </w:r>
    </w:p>
    <w:p w14:paraId="09939630" w14:textId="77777777" w:rsidR="00330BE3" w:rsidRPr="00330BE3" w:rsidRDefault="00330BE3" w:rsidP="00330BE3">
      <w:pPr>
        <w:autoSpaceDE w:val="0"/>
        <w:autoSpaceDN w:val="0"/>
        <w:adjustRightInd w:val="0"/>
        <w:spacing w:after="0" w:line="240" w:lineRule="auto"/>
        <w:ind w:left="708"/>
        <w:jc w:val="both"/>
        <w:rPr>
          <w:rFonts w:ascii="Calibri" w:eastAsia="Calibri" w:hAnsi="Calibri" w:cs="Calibri"/>
          <w:color w:val="000000"/>
          <w:sz w:val="20"/>
          <w:szCs w:val="20"/>
        </w:rPr>
      </w:pPr>
      <w:r w:rsidRPr="00330BE3">
        <w:rPr>
          <w:rFonts w:ascii="Calibri" w:eastAsia="Calibri" w:hAnsi="Calibri" w:cs="Calibri"/>
          <w:color w:val="000000"/>
          <w:sz w:val="20"/>
          <w:szCs w:val="20"/>
        </w:rPr>
        <w:t>En l’absence de notice « constructeur » adéquate, il veillera à rédiger le document attendu.</w:t>
      </w:r>
    </w:p>
    <w:p w14:paraId="7DF552F3" w14:textId="77777777" w:rsidR="00330BE3" w:rsidRPr="00330BE3" w:rsidRDefault="00330BE3" w:rsidP="00330BE3">
      <w:pPr>
        <w:autoSpaceDE w:val="0"/>
        <w:autoSpaceDN w:val="0"/>
        <w:adjustRightInd w:val="0"/>
        <w:spacing w:after="0" w:line="240" w:lineRule="auto"/>
        <w:jc w:val="both"/>
        <w:rPr>
          <w:rFonts w:ascii="Calibri" w:eastAsia="Calibri" w:hAnsi="Calibri" w:cs="Calibri"/>
          <w:color w:val="000000"/>
          <w:sz w:val="20"/>
          <w:szCs w:val="20"/>
        </w:rPr>
      </w:pPr>
    </w:p>
    <w:p w14:paraId="1FF6F6CF"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0671C98" w14:textId="082E393F" w:rsidR="0085093E" w:rsidRDefault="0085093E">
      <w:pPr>
        <w:rPr>
          <w:rFonts w:ascii="Calibri" w:eastAsia="Times New Roman" w:hAnsi="Calibri" w:cs="Calibri"/>
          <w:sz w:val="20"/>
          <w:szCs w:val="20"/>
          <w:lang w:eastAsia="fr-FR"/>
        </w:rPr>
      </w:pPr>
      <w:r>
        <w:rPr>
          <w:rFonts w:ascii="Calibri" w:eastAsia="Times New Roman" w:hAnsi="Calibri" w:cs="Calibri"/>
          <w:sz w:val="20"/>
          <w:szCs w:val="20"/>
          <w:lang w:eastAsia="fr-FR"/>
        </w:rPr>
        <w:br w:type="page"/>
      </w:r>
    </w:p>
    <w:p w14:paraId="6EC0D24D"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205" w:name="_Toc269837582"/>
      <w:bookmarkStart w:id="206" w:name="_Toc269882131"/>
      <w:bookmarkStart w:id="207" w:name="_Toc269882459"/>
      <w:bookmarkStart w:id="208" w:name="_Toc269888730"/>
      <w:bookmarkStart w:id="209" w:name="_Toc269907387"/>
      <w:bookmarkStart w:id="210" w:name="_Toc269907464"/>
      <w:bookmarkStart w:id="211" w:name="_Toc269907706"/>
      <w:bookmarkStart w:id="212" w:name="_Toc210155550"/>
      <w:r w:rsidRPr="00330BE3">
        <w:rPr>
          <w:rFonts w:ascii="Calibri" w:eastAsia="Times New Roman" w:hAnsi="Calibri" w:cs="Calibri"/>
          <w:b/>
          <w:caps/>
          <w:color w:val="FFFFFF"/>
          <w:sz w:val="20"/>
          <w:szCs w:val="20"/>
          <w:lang w:eastAsia="fr-FR"/>
        </w:rPr>
        <w:lastRenderedPageBreak/>
        <w:t>ARTICLE 5 - CLAUSES DE FINANCEMENT ET DE SURETE</w:t>
      </w:r>
      <w:bookmarkEnd w:id="205"/>
      <w:bookmarkEnd w:id="206"/>
      <w:bookmarkEnd w:id="207"/>
      <w:bookmarkEnd w:id="208"/>
      <w:bookmarkEnd w:id="209"/>
      <w:bookmarkEnd w:id="210"/>
      <w:bookmarkEnd w:id="211"/>
      <w:bookmarkEnd w:id="212"/>
    </w:p>
    <w:p w14:paraId="7650C111" w14:textId="77777777" w:rsidR="00330BE3" w:rsidRPr="00330BE3" w:rsidRDefault="00330BE3" w:rsidP="00330BE3">
      <w:pPr>
        <w:spacing w:after="0" w:line="240" w:lineRule="auto"/>
        <w:rPr>
          <w:rFonts w:ascii="Calibri" w:eastAsia="Times New Roman" w:hAnsi="Calibri" w:cs="Calibri"/>
          <w:sz w:val="20"/>
          <w:szCs w:val="20"/>
          <w:lang w:eastAsia="fr-FR"/>
        </w:rPr>
      </w:pPr>
    </w:p>
    <w:p w14:paraId="130B9500" w14:textId="77777777" w:rsidR="00330BE3" w:rsidRPr="00330BE3" w:rsidRDefault="00330BE3" w:rsidP="00CB513B">
      <w:pPr>
        <w:numPr>
          <w:ilvl w:val="1"/>
          <w:numId w:val="16"/>
        </w:numPr>
        <w:spacing w:after="0" w:line="240" w:lineRule="auto"/>
        <w:ind w:left="0" w:firstLine="0"/>
        <w:jc w:val="both"/>
        <w:outlineLvl w:val="1"/>
        <w:rPr>
          <w:rFonts w:ascii="Calibri" w:eastAsia="Times New Roman" w:hAnsi="Calibri" w:cs="Calibri"/>
          <w:b/>
          <w:sz w:val="20"/>
          <w:szCs w:val="20"/>
          <w:lang w:eastAsia="fr-FR"/>
        </w:rPr>
      </w:pPr>
      <w:bookmarkStart w:id="213" w:name="_Toc269882460"/>
      <w:bookmarkStart w:id="214" w:name="_Toc269888731"/>
      <w:bookmarkStart w:id="215" w:name="_Toc210155551"/>
      <w:r w:rsidRPr="00330BE3">
        <w:rPr>
          <w:rFonts w:ascii="Calibri" w:eastAsia="Times New Roman" w:hAnsi="Calibri" w:cs="Calibri"/>
          <w:b/>
          <w:sz w:val="20"/>
          <w:szCs w:val="20"/>
          <w:lang w:eastAsia="fr-FR"/>
        </w:rPr>
        <w:t>Retenue de garantie</w:t>
      </w:r>
      <w:bookmarkEnd w:id="213"/>
      <w:bookmarkEnd w:id="214"/>
      <w:bookmarkEnd w:id="215"/>
    </w:p>
    <w:p w14:paraId="3E5FE32A" w14:textId="61088396"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La retenue de garantie est supportée par chaque entrepreneur titulaire d’un </w:t>
      </w:r>
      <w:r w:rsidR="006F55A3">
        <w:rPr>
          <w:rFonts w:ascii="Calibri" w:eastAsia="Times New Roman" w:hAnsi="Calibri" w:cs="Calibri"/>
          <w:sz w:val="20"/>
          <w:szCs w:val="20"/>
          <w:lang w:eastAsia="fr-FR"/>
        </w:rPr>
        <w:t>marché</w:t>
      </w:r>
      <w:r w:rsidRPr="00330BE3">
        <w:rPr>
          <w:rFonts w:ascii="Calibri" w:eastAsia="Times New Roman" w:hAnsi="Calibri" w:cs="Calibri"/>
          <w:sz w:val="20"/>
          <w:szCs w:val="20"/>
          <w:lang w:eastAsia="fr-FR"/>
        </w:rPr>
        <w:t>.</w:t>
      </w:r>
    </w:p>
    <w:p w14:paraId="7F9A84A4" w14:textId="5014DDCF"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Elle est égale à 5% du montant </w:t>
      </w:r>
      <w:proofErr w:type="spellStart"/>
      <w:r w:rsidRPr="00330BE3">
        <w:rPr>
          <w:rFonts w:ascii="Calibri" w:eastAsia="Times New Roman" w:hAnsi="Calibri" w:cs="Calibri"/>
          <w:sz w:val="20"/>
          <w:szCs w:val="20"/>
          <w:lang w:eastAsia="fr-FR"/>
        </w:rPr>
        <w:t>total</w:t>
      </w:r>
      <w:r w:rsidR="006F55A3">
        <w:rPr>
          <w:rFonts w:ascii="Calibri" w:eastAsia="Times New Roman" w:hAnsi="Calibri" w:cs="Calibri"/>
          <w:sz w:val="20"/>
          <w:szCs w:val="20"/>
          <w:lang w:eastAsia="fr-FR"/>
        </w:rPr>
        <w:t>du</w:t>
      </w:r>
      <w:proofErr w:type="spellEnd"/>
      <w:r w:rsidR="006F55A3">
        <w:rPr>
          <w:rFonts w:ascii="Calibri" w:eastAsia="Times New Roman" w:hAnsi="Calibri" w:cs="Calibri"/>
          <w:sz w:val="20"/>
          <w:szCs w:val="20"/>
          <w:lang w:eastAsia="fr-FR"/>
        </w:rPr>
        <w:t xml:space="preserve"> marché</w:t>
      </w:r>
      <w:r w:rsidRPr="00330BE3">
        <w:rPr>
          <w:rFonts w:ascii="Calibri" w:eastAsia="Times New Roman" w:hAnsi="Calibri" w:cs="Calibri"/>
          <w:sz w:val="20"/>
          <w:szCs w:val="20"/>
          <w:lang w:eastAsia="fr-FR"/>
        </w:rPr>
        <w:t>, y compris les avenants éventuels, et sera déduite à hauteur de 5% sur chaque acompte.</w:t>
      </w:r>
    </w:p>
    <w:p w14:paraId="65DF853B" w14:textId="77777777" w:rsidR="00330BE3" w:rsidRPr="00330BE3" w:rsidRDefault="00330BE3" w:rsidP="00330BE3">
      <w:pPr>
        <w:tabs>
          <w:tab w:val="left" w:pos="284"/>
          <w:tab w:val="left" w:pos="1985"/>
        </w:tabs>
        <w:spacing w:after="0" w:line="240" w:lineRule="auto"/>
        <w:jc w:val="both"/>
        <w:rPr>
          <w:rFonts w:ascii="Calibri" w:eastAsia="Times New Roman" w:hAnsi="Calibri" w:cs="Calibri"/>
          <w:b/>
          <w:sz w:val="20"/>
          <w:szCs w:val="20"/>
          <w:lang w:eastAsia="fr-FR"/>
        </w:rPr>
      </w:pPr>
    </w:p>
    <w:p w14:paraId="4B0719CD" w14:textId="77777777" w:rsidR="00330BE3" w:rsidRPr="00330BE3" w:rsidRDefault="00330BE3" w:rsidP="00CB513B">
      <w:pPr>
        <w:numPr>
          <w:ilvl w:val="1"/>
          <w:numId w:val="16"/>
        </w:numPr>
        <w:spacing w:after="0" w:line="240" w:lineRule="auto"/>
        <w:ind w:left="0" w:firstLine="0"/>
        <w:jc w:val="both"/>
        <w:outlineLvl w:val="1"/>
        <w:rPr>
          <w:rFonts w:ascii="Calibri" w:eastAsia="Times New Roman" w:hAnsi="Calibri" w:cs="Calibri"/>
          <w:b/>
          <w:sz w:val="20"/>
          <w:szCs w:val="20"/>
          <w:lang w:eastAsia="fr-FR"/>
        </w:rPr>
      </w:pPr>
      <w:bookmarkStart w:id="216" w:name="_Toc269882461"/>
      <w:bookmarkStart w:id="217" w:name="_Toc269888732"/>
      <w:bookmarkStart w:id="218" w:name="_Toc210155552"/>
      <w:r w:rsidRPr="00330BE3">
        <w:rPr>
          <w:rFonts w:ascii="Calibri" w:eastAsia="Times New Roman" w:hAnsi="Calibri" w:cs="Calibri"/>
          <w:b/>
          <w:sz w:val="20"/>
          <w:szCs w:val="20"/>
          <w:lang w:eastAsia="fr-FR"/>
        </w:rPr>
        <w:t>Cautionnement</w:t>
      </w:r>
      <w:bookmarkEnd w:id="216"/>
      <w:bookmarkEnd w:id="217"/>
      <w:bookmarkEnd w:id="218"/>
    </w:p>
    <w:p w14:paraId="6A75A07E"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Conformément à l’article 1 de la loi du 16 juillet 1971 applicable en Nouvelle-Calédonie, la retenue de garantie stipulée contractuellement ne sera pas pratiquée si l’entrepreneur fournit pour un montant égal une caution personnelle et solidaire émanant d’un établissement financier dument reconnu et agréé en Nouvelle-Calédonie.</w:t>
      </w:r>
    </w:p>
    <w:p w14:paraId="3D9AE581"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A6356A2"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Dans le cas d'avenants au marché modifiant le montant de ce dernier, le montant du cautionnement sera modifié en prenant compte du nouveau montant du marché.</w:t>
      </w:r>
    </w:p>
    <w:p w14:paraId="4FFF7DB6" w14:textId="77777777" w:rsidR="00330BE3" w:rsidRPr="00330BE3" w:rsidRDefault="00330BE3" w:rsidP="00330BE3">
      <w:pPr>
        <w:tabs>
          <w:tab w:val="left" w:pos="851"/>
          <w:tab w:val="left" w:pos="1701"/>
        </w:tabs>
        <w:spacing w:after="0" w:line="240" w:lineRule="auto"/>
        <w:jc w:val="both"/>
        <w:rPr>
          <w:rFonts w:ascii="Calibri" w:eastAsia="Times New Roman" w:hAnsi="Calibri" w:cs="Calibri"/>
          <w:b/>
          <w:sz w:val="20"/>
          <w:szCs w:val="20"/>
          <w:lang w:eastAsia="fr-FR"/>
        </w:rPr>
      </w:pPr>
    </w:p>
    <w:p w14:paraId="17868882" w14:textId="77777777" w:rsidR="00330BE3" w:rsidRPr="00330BE3" w:rsidRDefault="00330BE3" w:rsidP="00CB513B">
      <w:pPr>
        <w:numPr>
          <w:ilvl w:val="1"/>
          <w:numId w:val="16"/>
        </w:numPr>
        <w:spacing w:after="0" w:line="240" w:lineRule="auto"/>
        <w:ind w:left="0" w:firstLine="0"/>
        <w:jc w:val="both"/>
        <w:outlineLvl w:val="1"/>
        <w:rPr>
          <w:rFonts w:ascii="Calibri" w:eastAsia="Times New Roman" w:hAnsi="Calibri" w:cs="Calibri"/>
          <w:b/>
          <w:sz w:val="20"/>
          <w:szCs w:val="20"/>
          <w:lang w:eastAsia="fr-FR"/>
        </w:rPr>
      </w:pPr>
      <w:bookmarkStart w:id="219" w:name="_Toc269882462"/>
      <w:bookmarkStart w:id="220" w:name="_Toc269888733"/>
      <w:bookmarkStart w:id="221" w:name="_Toc210155553"/>
      <w:r w:rsidRPr="00330BE3">
        <w:rPr>
          <w:rFonts w:ascii="Calibri" w:eastAsia="Times New Roman" w:hAnsi="Calibri" w:cs="Calibri"/>
          <w:b/>
          <w:sz w:val="20"/>
          <w:szCs w:val="20"/>
          <w:lang w:eastAsia="fr-FR"/>
        </w:rPr>
        <w:t>Avance au démarrage</w:t>
      </w:r>
      <w:bookmarkEnd w:id="219"/>
      <w:bookmarkEnd w:id="220"/>
      <w:bookmarkEnd w:id="221"/>
    </w:p>
    <w:p w14:paraId="1F2FB174" w14:textId="71FC2ED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Par dérogation aux dispositions du CCAG, aucune avance au démarrage ne sera versée à l’entrepreneur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03B77AE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0F26F2C" w14:textId="77777777" w:rsidR="00330BE3" w:rsidRPr="00330BE3" w:rsidRDefault="00330BE3" w:rsidP="00CB513B">
      <w:pPr>
        <w:numPr>
          <w:ilvl w:val="1"/>
          <w:numId w:val="16"/>
        </w:numPr>
        <w:spacing w:after="0" w:line="240" w:lineRule="auto"/>
        <w:ind w:left="0" w:firstLine="0"/>
        <w:jc w:val="both"/>
        <w:outlineLvl w:val="1"/>
        <w:rPr>
          <w:rFonts w:ascii="Calibri" w:eastAsia="Times New Roman" w:hAnsi="Calibri" w:cs="Calibri"/>
          <w:b/>
          <w:sz w:val="20"/>
          <w:szCs w:val="20"/>
          <w:lang w:eastAsia="fr-FR"/>
        </w:rPr>
      </w:pPr>
      <w:bookmarkStart w:id="222" w:name="_Toc269882463"/>
      <w:bookmarkStart w:id="223" w:name="_Toc269888734"/>
      <w:bookmarkStart w:id="224" w:name="_Toc210155554"/>
      <w:r w:rsidRPr="00330BE3">
        <w:rPr>
          <w:rFonts w:ascii="Calibri" w:eastAsia="Times New Roman" w:hAnsi="Calibri" w:cs="Calibri"/>
          <w:b/>
          <w:sz w:val="20"/>
          <w:szCs w:val="20"/>
          <w:lang w:eastAsia="fr-FR"/>
        </w:rPr>
        <w:t>Avance sur approvisionnement</w:t>
      </w:r>
      <w:bookmarkEnd w:id="222"/>
      <w:bookmarkEnd w:id="223"/>
      <w:bookmarkEnd w:id="224"/>
    </w:p>
    <w:p w14:paraId="5F9FA580"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Sans objet.</w:t>
      </w:r>
    </w:p>
    <w:p w14:paraId="0A9D1A63" w14:textId="77777777" w:rsidR="00330BE3" w:rsidRDefault="00330BE3" w:rsidP="00330BE3">
      <w:pPr>
        <w:spacing w:after="0" w:line="240" w:lineRule="auto"/>
        <w:jc w:val="both"/>
        <w:rPr>
          <w:rFonts w:ascii="Calibri" w:eastAsia="Times New Roman" w:hAnsi="Calibri" w:cs="Calibri"/>
          <w:sz w:val="20"/>
          <w:szCs w:val="20"/>
          <w:lang w:eastAsia="fr-FR"/>
        </w:rPr>
      </w:pPr>
    </w:p>
    <w:p w14:paraId="4809F73F" w14:textId="77777777" w:rsidR="00330BE3" w:rsidRPr="00330BE3" w:rsidRDefault="00330BE3" w:rsidP="00CB513B">
      <w:pPr>
        <w:numPr>
          <w:ilvl w:val="1"/>
          <w:numId w:val="16"/>
        </w:numPr>
        <w:spacing w:after="0" w:line="240" w:lineRule="auto"/>
        <w:ind w:left="0" w:firstLine="0"/>
        <w:jc w:val="both"/>
        <w:outlineLvl w:val="1"/>
        <w:rPr>
          <w:rFonts w:ascii="Calibri" w:eastAsia="Times New Roman" w:hAnsi="Calibri" w:cs="Calibri"/>
          <w:b/>
          <w:sz w:val="20"/>
          <w:szCs w:val="20"/>
          <w:lang w:eastAsia="fr-FR"/>
        </w:rPr>
      </w:pPr>
      <w:bookmarkStart w:id="225" w:name="_Toc269882464"/>
      <w:bookmarkStart w:id="226" w:name="_Toc269888735"/>
      <w:bookmarkStart w:id="227" w:name="_Toc210155555"/>
      <w:r w:rsidRPr="00330BE3">
        <w:rPr>
          <w:rFonts w:ascii="Calibri" w:eastAsia="Times New Roman" w:hAnsi="Calibri" w:cs="Calibri"/>
          <w:b/>
          <w:sz w:val="20"/>
          <w:szCs w:val="20"/>
          <w:lang w:eastAsia="fr-FR"/>
        </w:rPr>
        <w:t>Nantissement</w:t>
      </w:r>
      <w:bookmarkEnd w:id="225"/>
      <w:bookmarkEnd w:id="226"/>
      <w:bookmarkEnd w:id="227"/>
    </w:p>
    <w:p w14:paraId="415EF6F7" w14:textId="69EB4742"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Si le Titulaire du marché en fait la demande,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lui remettra </w:t>
      </w:r>
      <w:r w:rsidR="00644443">
        <w:rPr>
          <w:rFonts w:ascii="Calibri" w:eastAsia="Times New Roman" w:hAnsi="Calibri" w:cs="Calibri"/>
          <w:sz w:val="20"/>
          <w:szCs w:val="20"/>
          <w:lang w:eastAsia="fr-FR"/>
        </w:rPr>
        <w:t>une copie certifiée conforme</w:t>
      </w:r>
      <w:r w:rsidRPr="00330BE3">
        <w:rPr>
          <w:rFonts w:ascii="Calibri" w:eastAsia="Times New Roman" w:hAnsi="Calibri" w:cs="Calibri"/>
          <w:sz w:val="20"/>
          <w:szCs w:val="20"/>
          <w:lang w:eastAsia="fr-FR"/>
        </w:rPr>
        <w:t xml:space="preserve"> de l’Acte d’Engagement du présent marché. Cette pièce formera titre en cas de nantissement et est délivrée dans ce but en un unique exemplaire.</w:t>
      </w:r>
    </w:p>
    <w:p w14:paraId="73353BB7"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5C40E173" w14:textId="6E276FEB"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En cas de sous-traitance avec délégation de paiement, il est rappelé au Titulaire ayant précédemment nanti son marché, qu’il devra annuler son précédent nantissement auprès de sa banque avant toute acceptation du sous-traitant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4015F04A"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4B015DC" w14:textId="77777777" w:rsidR="00330BE3" w:rsidRPr="00330BE3" w:rsidRDefault="00330BE3" w:rsidP="00CB513B">
      <w:pPr>
        <w:numPr>
          <w:ilvl w:val="1"/>
          <w:numId w:val="16"/>
        </w:numPr>
        <w:spacing w:after="0" w:line="240" w:lineRule="auto"/>
        <w:ind w:left="0" w:firstLine="0"/>
        <w:jc w:val="both"/>
        <w:outlineLvl w:val="1"/>
        <w:rPr>
          <w:rFonts w:ascii="Calibri" w:eastAsia="Times New Roman" w:hAnsi="Calibri" w:cs="Calibri"/>
          <w:b/>
          <w:sz w:val="20"/>
          <w:szCs w:val="20"/>
          <w:lang w:eastAsia="fr-FR"/>
        </w:rPr>
      </w:pPr>
      <w:bookmarkStart w:id="228" w:name="_Toc210155556"/>
      <w:r w:rsidRPr="00330BE3">
        <w:rPr>
          <w:rFonts w:ascii="Calibri" w:eastAsia="Times New Roman" w:hAnsi="Calibri" w:cs="Calibri"/>
          <w:b/>
          <w:sz w:val="20"/>
          <w:szCs w:val="20"/>
          <w:lang w:eastAsia="fr-FR"/>
        </w:rPr>
        <w:t>Garantie de bonne fin contractuelle</w:t>
      </w:r>
      <w:bookmarkEnd w:id="228"/>
    </w:p>
    <w:p w14:paraId="12435DA2"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facturation à 100% du marché ne pourra se faire qu'une fois les travaux réputés réceptionnés, les essais prévus au marché réalisés, les réserves issues des OPR levées et le DOE remis et validé par le MOE.</w:t>
      </w:r>
    </w:p>
    <w:p w14:paraId="3D6BD8FB"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D6FF9CF"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conditions précédentes n’étant pas remplies, la facturation sera plafonnée à 97%.</w:t>
      </w:r>
    </w:p>
    <w:p w14:paraId="7BCF783A"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Cette disposition s’applique sur chaque position du DPGF ou du DETRM.</w:t>
      </w:r>
    </w:p>
    <w:p w14:paraId="614436FD"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0FE73BC"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229" w:name="_Toc269837583"/>
      <w:bookmarkStart w:id="230" w:name="_Toc269882132"/>
      <w:bookmarkStart w:id="231" w:name="_Toc269882466"/>
      <w:bookmarkStart w:id="232" w:name="_Toc269888737"/>
      <w:bookmarkStart w:id="233" w:name="_Toc269907388"/>
      <w:bookmarkStart w:id="234" w:name="_Toc269907465"/>
      <w:bookmarkStart w:id="235" w:name="_Toc269907707"/>
      <w:bookmarkStart w:id="236" w:name="_Toc210155557"/>
      <w:r w:rsidRPr="00330BE3">
        <w:rPr>
          <w:rFonts w:ascii="Calibri" w:eastAsia="Times New Roman" w:hAnsi="Calibri" w:cs="Calibri"/>
          <w:b/>
          <w:caps/>
          <w:color w:val="FFFFFF"/>
          <w:sz w:val="20"/>
          <w:szCs w:val="20"/>
          <w:lang w:eastAsia="fr-FR"/>
        </w:rPr>
        <w:t>ARTICLE 6 - PROVENANCE – QUALITE – CONTROLE ET PRISE EN CHARGE DES MATERIAUX ET PRODUITS</w:t>
      </w:r>
      <w:bookmarkEnd w:id="229"/>
      <w:bookmarkEnd w:id="230"/>
      <w:bookmarkEnd w:id="231"/>
      <w:bookmarkEnd w:id="232"/>
      <w:bookmarkEnd w:id="233"/>
      <w:bookmarkEnd w:id="234"/>
      <w:bookmarkEnd w:id="235"/>
      <w:bookmarkEnd w:id="236"/>
    </w:p>
    <w:p w14:paraId="0CAAB563" w14:textId="77777777" w:rsidR="00330BE3" w:rsidRPr="00330BE3" w:rsidRDefault="00330BE3" w:rsidP="00330BE3">
      <w:pPr>
        <w:spacing w:after="0" w:line="240" w:lineRule="auto"/>
        <w:rPr>
          <w:rFonts w:ascii="Calibri" w:eastAsia="Times New Roman" w:hAnsi="Calibri" w:cs="Calibri"/>
          <w:sz w:val="20"/>
          <w:szCs w:val="20"/>
          <w:lang w:eastAsia="fr-FR"/>
        </w:rPr>
      </w:pPr>
    </w:p>
    <w:p w14:paraId="0BFD5263" w14:textId="77777777" w:rsidR="00330BE3" w:rsidRPr="00330BE3" w:rsidRDefault="00330BE3" w:rsidP="00CB513B">
      <w:pPr>
        <w:numPr>
          <w:ilvl w:val="1"/>
          <w:numId w:val="17"/>
        </w:numPr>
        <w:spacing w:after="0" w:line="240" w:lineRule="auto"/>
        <w:ind w:left="0" w:firstLine="0"/>
        <w:jc w:val="both"/>
        <w:outlineLvl w:val="1"/>
        <w:rPr>
          <w:rFonts w:ascii="Calibri" w:eastAsia="Times New Roman" w:hAnsi="Calibri" w:cs="Calibri"/>
          <w:b/>
          <w:sz w:val="20"/>
          <w:szCs w:val="20"/>
          <w:lang w:eastAsia="fr-FR"/>
        </w:rPr>
      </w:pPr>
      <w:bookmarkStart w:id="237" w:name="_Toc269882467"/>
      <w:bookmarkStart w:id="238" w:name="_Toc269888738"/>
      <w:bookmarkStart w:id="239" w:name="_Toc210155558"/>
      <w:r w:rsidRPr="00330BE3">
        <w:rPr>
          <w:rFonts w:ascii="Calibri" w:eastAsia="Times New Roman" w:hAnsi="Calibri" w:cs="Calibri"/>
          <w:b/>
          <w:sz w:val="20"/>
          <w:szCs w:val="20"/>
          <w:lang w:eastAsia="fr-FR"/>
        </w:rPr>
        <w:t>Provenance des matériaux et produits</w:t>
      </w:r>
      <w:bookmarkEnd w:id="237"/>
      <w:bookmarkEnd w:id="238"/>
      <w:bookmarkEnd w:id="239"/>
    </w:p>
    <w:p w14:paraId="104E5504"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CCTP fixe la provenance des matériaux, produits et composants de construction dont le choix n'est pas laissé à l'entrepreneur ou n'est pas déjà fixé par les pièces générales constitutives du marché, ou déroge aux dispositions des dites pièces.</w:t>
      </w:r>
    </w:p>
    <w:p w14:paraId="28204502"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9042D4C" w14:textId="77777777" w:rsidR="00330BE3" w:rsidRPr="00330BE3" w:rsidRDefault="00330BE3" w:rsidP="00CB513B">
      <w:pPr>
        <w:numPr>
          <w:ilvl w:val="1"/>
          <w:numId w:val="17"/>
        </w:numPr>
        <w:spacing w:after="0" w:line="240" w:lineRule="auto"/>
        <w:ind w:left="0" w:firstLine="0"/>
        <w:jc w:val="both"/>
        <w:outlineLvl w:val="1"/>
        <w:rPr>
          <w:rFonts w:ascii="Calibri" w:eastAsia="Times New Roman" w:hAnsi="Calibri" w:cs="Calibri"/>
          <w:b/>
          <w:sz w:val="20"/>
          <w:szCs w:val="20"/>
          <w:lang w:eastAsia="fr-FR"/>
        </w:rPr>
      </w:pPr>
      <w:bookmarkStart w:id="240" w:name="_Toc269882468"/>
      <w:bookmarkStart w:id="241" w:name="_Toc269888739"/>
      <w:bookmarkStart w:id="242" w:name="_Toc210155559"/>
      <w:r w:rsidRPr="00330BE3">
        <w:rPr>
          <w:rFonts w:ascii="Calibri" w:eastAsia="Times New Roman" w:hAnsi="Calibri" w:cs="Calibri"/>
          <w:b/>
          <w:sz w:val="20"/>
          <w:szCs w:val="20"/>
          <w:lang w:eastAsia="fr-FR"/>
        </w:rPr>
        <w:t>Mise à disposition de carrières ou lieux d'emprunt</w:t>
      </w:r>
      <w:bookmarkEnd w:id="240"/>
      <w:bookmarkEnd w:id="241"/>
      <w:bookmarkEnd w:id="242"/>
    </w:p>
    <w:p w14:paraId="304AB911"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Sans objet.</w:t>
      </w:r>
    </w:p>
    <w:p w14:paraId="3DAA8FC7" w14:textId="77777777" w:rsidR="00330BE3" w:rsidRPr="00330BE3" w:rsidRDefault="00330BE3" w:rsidP="00330BE3">
      <w:pPr>
        <w:spacing w:after="0" w:line="240" w:lineRule="auto"/>
        <w:jc w:val="both"/>
        <w:rPr>
          <w:rFonts w:ascii="Calibri" w:eastAsia="Times New Roman" w:hAnsi="Calibri" w:cs="Calibri"/>
          <w:b/>
          <w:sz w:val="20"/>
          <w:szCs w:val="20"/>
          <w:lang w:eastAsia="fr-FR"/>
        </w:rPr>
      </w:pPr>
    </w:p>
    <w:p w14:paraId="535A8D86" w14:textId="77777777" w:rsidR="00330BE3" w:rsidRPr="00330BE3" w:rsidRDefault="00330BE3" w:rsidP="00CB513B">
      <w:pPr>
        <w:numPr>
          <w:ilvl w:val="1"/>
          <w:numId w:val="17"/>
        </w:numPr>
        <w:spacing w:after="0" w:line="240" w:lineRule="auto"/>
        <w:ind w:left="0" w:firstLine="0"/>
        <w:jc w:val="both"/>
        <w:outlineLvl w:val="1"/>
        <w:rPr>
          <w:rFonts w:ascii="Calibri" w:eastAsia="Times New Roman" w:hAnsi="Calibri" w:cs="Calibri"/>
          <w:b/>
          <w:sz w:val="20"/>
          <w:szCs w:val="20"/>
          <w:lang w:eastAsia="fr-FR"/>
        </w:rPr>
      </w:pPr>
      <w:bookmarkStart w:id="243" w:name="_Toc269882469"/>
      <w:bookmarkStart w:id="244" w:name="_Toc269888740"/>
      <w:bookmarkStart w:id="245" w:name="_Toc210155560"/>
      <w:r w:rsidRPr="00330BE3">
        <w:rPr>
          <w:rFonts w:ascii="Calibri" w:eastAsia="Times New Roman" w:hAnsi="Calibri" w:cs="Calibri"/>
          <w:b/>
          <w:sz w:val="20"/>
          <w:szCs w:val="20"/>
          <w:lang w:eastAsia="fr-FR"/>
        </w:rPr>
        <w:t>Caractéristiques, qualités, vérifications, essais, épreuves de matériaux et produits</w:t>
      </w:r>
      <w:bookmarkEnd w:id="243"/>
      <w:bookmarkEnd w:id="244"/>
      <w:bookmarkEnd w:id="245"/>
    </w:p>
    <w:p w14:paraId="53F42B6A"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246" w:name="_Toc269907389"/>
      <w:bookmarkStart w:id="247" w:name="_Toc269907466"/>
      <w:bookmarkStart w:id="248" w:name="_Toc269907708"/>
    </w:p>
    <w:p w14:paraId="59326443"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249" w:name="_Toc210155561"/>
      <w:r w:rsidRPr="00330BE3">
        <w:rPr>
          <w:rFonts w:ascii="Calibri" w:eastAsia="Times New Roman" w:hAnsi="Calibri" w:cs="Calibri"/>
          <w:b/>
          <w:color w:val="C45911"/>
          <w:sz w:val="20"/>
          <w:szCs w:val="20"/>
          <w:lang w:eastAsia="fr-FR"/>
        </w:rPr>
        <w:t>6.3.1.</w:t>
      </w:r>
      <w:r w:rsidRPr="00330BE3">
        <w:rPr>
          <w:rFonts w:ascii="Calibri" w:eastAsia="Times New Roman" w:hAnsi="Calibri" w:cs="Calibri"/>
          <w:b/>
          <w:color w:val="C45911"/>
          <w:sz w:val="20"/>
          <w:szCs w:val="20"/>
          <w:lang w:eastAsia="fr-FR"/>
        </w:rPr>
        <w:tab/>
        <w:t>Dérogations</w:t>
      </w:r>
      <w:bookmarkEnd w:id="246"/>
      <w:bookmarkEnd w:id="247"/>
      <w:bookmarkEnd w:id="248"/>
      <w:bookmarkEnd w:id="249"/>
    </w:p>
    <w:p w14:paraId="7D3D479C"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CCTP définit les compléments et dérogations à apporter aux dispositions du CCAG concernant les caractéristiques et qualités des matériaux, produits et composants de construction à utiliser dans les travaux, ainsi que les modalités de leurs vérifications, essais et épreuves, tant quantitatives que qualitatives sur le chantier.</w:t>
      </w:r>
    </w:p>
    <w:p w14:paraId="32F133B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A5AD477"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250" w:name="_Toc269907390"/>
      <w:bookmarkStart w:id="251" w:name="_Toc269907467"/>
      <w:bookmarkStart w:id="252" w:name="_Toc269907709"/>
      <w:bookmarkStart w:id="253" w:name="_Toc210155562"/>
      <w:r w:rsidRPr="00330BE3">
        <w:rPr>
          <w:rFonts w:ascii="Calibri" w:eastAsia="Times New Roman" w:hAnsi="Calibri" w:cs="Calibri"/>
          <w:b/>
          <w:color w:val="C45911"/>
          <w:sz w:val="20"/>
          <w:szCs w:val="20"/>
          <w:lang w:eastAsia="fr-FR"/>
        </w:rPr>
        <w:t>6.3.2.</w:t>
      </w:r>
      <w:r w:rsidRPr="00330BE3">
        <w:rPr>
          <w:rFonts w:ascii="Calibri" w:eastAsia="Times New Roman" w:hAnsi="Calibri" w:cs="Calibri"/>
          <w:b/>
          <w:color w:val="C45911"/>
          <w:sz w:val="20"/>
          <w:szCs w:val="20"/>
          <w:lang w:eastAsia="fr-FR"/>
        </w:rPr>
        <w:tab/>
        <w:t>Echantillon des produits</w:t>
      </w:r>
      <w:bookmarkEnd w:id="250"/>
      <w:bookmarkEnd w:id="251"/>
      <w:bookmarkEnd w:id="252"/>
      <w:bookmarkEnd w:id="253"/>
    </w:p>
    <w:p w14:paraId="3995CE45" w14:textId="62BCFF88"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L'entrepreneur devra, avant toute mise en œuvre, soumettre les échantillons des produits ou composants utilisés à l'agrément du </w:t>
      </w:r>
      <w:r w:rsidR="001636DE">
        <w:rPr>
          <w:rFonts w:ascii="Calibri" w:eastAsia="Times New Roman" w:hAnsi="Calibri" w:cs="Calibri"/>
          <w:sz w:val="20"/>
          <w:szCs w:val="20"/>
          <w:lang w:eastAsia="fr-FR"/>
        </w:rPr>
        <w:t>MO et</w:t>
      </w:r>
      <w:r w:rsidRPr="00330BE3">
        <w:rPr>
          <w:rFonts w:ascii="Calibri" w:eastAsia="Times New Roman" w:hAnsi="Calibri" w:cs="Calibri"/>
          <w:sz w:val="20"/>
          <w:szCs w:val="20"/>
          <w:lang w:eastAsia="fr-FR"/>
        </w:rPr>
        <w:t xml:space="preserve"> devront être obligatoirement soumis à l’approbation écrite de la maitrise d’œuvre. Il est tenu de les conserver dans le bureau de chantier pendant toute la durée des travaux.</w:t>
      </w:r>
    </w:p>
    <w:p w14:paraId="4316FC44" w14:textId="77777777" w:rsidR="00330BE3" w:rsidRDefault="00330BE3" w:rsidP="00330BE3">
      <w:pPr>
        <w:spacing w:after="0" w:line="240" w:lineRule="auto"/>
        <w:jc w:val="both"/>
        <w:rPr>
          <w:rFonts w:ascii="Calibri" w:eastAsia="Times New Roman" w:hAnsi="Calibri" w:cs="Calibri"/>
          <w:sz w:val="20"/>
          <w:szCs w:val="20"/>
          <w:lang w:eastAsia="fr-FR"/>
        </w:rPr>
      </w:pPr>
    </w:p>
    <w:p w14:paraId="5005A923" w14:textId="77777777" w:rsidR="0085093E" w:rsidRDefault="0085093E" w:rsidP="00330BE3">
      <w:pPr>
        <w:spacing w:after="0" w:line="240" w:lineRule="auto"/>
        <w:jc w:val="both"/>
        <w:rPr>
          <w:rFonts w:ascii="Calibri" w:eastAsia="Times New Roman" w:hAnsi="Calibri" w:cs="Calibri"/>
          <w:sz w:val="20"/>
          <w:szCs w:val="20"/>
          <w:lang w:eastAsia="fr-FR"/>
        </w:rPr>
      </w:pPr>
    </w:p>
    <w:p w14:paraId="04367AB6" w14:textId="77777777" w:rsidR="0085093E" w:rsidRPr="00330BE3" w:rsidRDefault="0085093E" w:rsidP="00330BE3">
      <w:pPr>
        <w:spacing w:after="0" w:line="240" w:lineRule="auto"/>
        <w:jc w:val="both"/>
        <w:rPr>
          <w:rFonts w:ascii="Calibri" w:eastAsia="Times New Roman" w:hAnsi="Calibri" w:cs="Calibri"/>
          <w:sz w:val="20"/>
          <w:szCs w:val="20"/>
          <w:lang w:eastAsia="fr-FR"/>
        </w:rPr>
      </w:pPr>
    </w:p>
    <w:p w14:paraId="63D89651" w14:textId="77777777" w:rsidR="00330BE3" w:rsidRPr="00330BE3" w:rsidRDefault="00330BE3" w:rsidP="00330BE3">
      <w:pPr>
        <w:tabs>
          <w:tab w:val="left" w:pos="851"/>
          <w:tab w:val="left" w:pos="1701"/>
        </w:tabs>
        <w:spacing w:after="0" w:line="240" w:lineRule="auto"/>
        <w:jc w:val="both"/>
        <w:outlineLvl w:val="2"/>
        <w:rPr>
          <w:rFonts w:ascii="Calibri" w:eastAsia="Times New Roman" w:hAnsi="Calibri" w:cs="Calibri"/>
          <w:b/>
          <w:color w:val="C45911"/>
          <w:sz w:val="20"/>
          <w:szCs w:val="20"/>
          <w:lang w:eastAsia="fr-FR"/>
        </w:rPr>
      </w:pPr>
      <w:bookmarkStart w:id="254" w:name="_Toc269907391"/>
      <w:bookmarkStart w:id="255" w:name="_Toc269907468"/>
      <w:bookmarkStart w:id="256" w:name="_Toc269907710"/>
      <w:bookmarkStart w:id="257" w:name="_Toc210155563"/>
      <w:r w:rsidRPr="00330BE3">
        <w:rPr>
          <w:rFonts w:ascii="Calibri" w:eastAsia="Times New Roman" w:hAnsi="Calibri" w:cs="Calibri"/>
          <w:b/>
          <w:color w:val="C45911"/>
          <w:sz w:val="20"/>
          <w:szCs w:val="20"/>
          <w:lang w:eastAsia="fr-FR"/>
        </w:rPr>
        <w:lastRenderedPageBreak/>
        <w:t>6.3.3.</w:t>
      </w:r>
      <w:r w:rsidRPr="00330BE3">
        <w:rPr>
          <w:rFonts w:ascii="Calibri" w:eastAsia="Times New Roman" w:hAnsi="Calibri" w:cs="Calibri"/>
          <w:b/>
          <w:color w:val="C45911"/>
          <w:sz w:val="20"/>
          <w:szCs w:val="20"/>
          <w:lang w:eastAsia="fr-FR"/>
        </w:rPr>
        <w:tab/>
        <w:t>Essais complémentaires</w:t>
      </w:r>
      <w:bookmarkEnd w:id="254"/>
      <w:bookmarkEnd w:id="255"/>
      <w:bookmarkEnd w:id="256"/>
      <w:bookmarkEnd w:id="257"/>
    </w:p>
    <w:p w14:paraId="070B848F" w14:textId="69F664C6"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Maître d'œuvre peut décider après accord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de faire exécuter des essais et vérifications en sus de ceux définis par les CCTP :</w:t>
      </w:r>
    </w:p>
    <w:p w14:paraId="5FE92156" w14:textId="77777777" w:rsidR="00330BE3" w:rsidRPr="00330BE3" w:rsidRDefault="00330BE3" w:rsidP="00CB513B">
      <w:pPr>
        <w:numPr>
          <w:ilvl w:val="0"/>
          <w:numId w:val="23"/>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s'ils sont effectués par l'entrepreneur, ils seront rémunérés en dépenses contrôlées.</w:t>
      </w:r>
    </w:p>
    <w:p w14:paraId="0DB0D3B6" w14:textId="77777777" w:rsidR="00330BE3" w:rsidRPr="00330BE3" w:rsidRDefault="00330BE3" w:rsidP="00CB513B">
      <w:pPr>
        <w:numPr>
          <w:ilvl w:val="0"/>
          <w:numId w:val="23"/>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s'ils sont effectués par un tiers, ils seront rémunérés par le Maître de l'Ouvrage.</w:t>
      </w:r>
    </w:p>
    <w:p w14:paraId="53B69D12"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Au cas où le résultat de ces contrôles ou de ces essais ne serait pas satisfaisant, ils seront à la charge de l'entrepreneur.</w:t>
      </w:r>
    </w:p>
    <w:p w14:paraId="1FB49EF9"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F436B5B" w14:textId="03189B6A" w:rsidR="00330BE3" w:rsidRPr="00330BE3" w:rsidRDefault="00330BE3" w:rsidP="00CB513B">
      <w:pPr>
        <w:numPr>
          <w:ilvl w:val="1"/>
          <w:numId w:val="17"/>
        </w:numPr>
        <w:spacing w:after="0" w:line="240" w:lineRule="auto"/>
        <w:ind w:left="0" w:firstLine="0"/>
        <w:jc w:val="both"/>
        <w:outlineLvl w:val="1"/>
        <w:rPr>
          <w:rFonts w:ascii="Calibri" w:eastAsia="Times New Roman" w:hAnsi="Calibri" w:cs="Calibri"/>
          <w:b/>
          <w:sz w:val="20"/>
          <w:szCs w:val="20"/>
          <w:lang w:eastAsia="fr-FR"/>
        </w:rPr>
      </w:pPr>
      <w:bookmarkStart w:id="258" w:name="_Toc269882470"/>
      <w:bookmarkStart w:id="259" w:name="_Toc269888741"/>
      <w:bookmarkStart w:id="260" w:name="_Toc210155564"/>
      <w:r w:rsidRPr="00330BE3">
        <w:rPr>
          <w:rFonts w:ascii="Calibri" w:eastAsia="Times New Roman" w:hAnsi="Calibri" w:cs="Calibri"/>
          <w:b/>
          <w:sz w:val="20"/>
          <w:szCs w:val="20"/>
          <w:lang w:eastAsia="fr-FR"/>
        </w:rPr>
        <w:t xml:space="preserve">Prise en charge, manutention, et conservation par le Contractant Général des matériaux et produits fournis par le </w:t>
      </w:r>
      <w:r w:rsidR="001636DE">
        <w:rPr>
          <w:rFonts w:ascii="Calibri" w:eastAsia="Times New Roman" w:hAnsi="Calibri" w:cs="Calibri"/>
          <w:b/>
          <w:sz w:val="20"/>
          <w:szCs w:val="20"/>
          <w:lang w:eastAsia="fr-FR"/>
        </w:rPr>
        <w:t>MO</w:t>
      </w:r>
      <w:bookmarkEnd w:id="258"/>
      <w:bookmarkEnd w:id="259"/>
      <w:bookmarkEnd w:id="260"/>
    </w:p>
    <w:p w14:paraId="087A650B"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Sans objet.</w:t>
      </w:r>
    </w:p>
    <w:p w14:paraId="5A83088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6FEAD8FD"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F9359B9" w14:textId="77777777" w:rsidR="00330BE3" w:rsidRPr="00330BE3" w:rsidRDefault="00330BE3" w:rsidP="00330BE3">
      <w:pPr>
        <w:shd w:val="clear" w:color="auto" w:fill="808080"/>
        <w:spacing w:after="0" w:line="240" w:lineRule="auto"/>
        <w:outlineLvl w:val="0"/>
        <w:rPr>
          <w:rFonts w:ascii="Calibri" w:eastAsia="Times New Roman" w:hAnsi="Calibri" w:cs="Calibri"/>
          <w:b/>
          <w:caps/>
          <w:color w:val="FFFFFF"/>
          <w:sz w:val="20"/>
          <w:szCs w:val="20"/>
          <w:lang w:eastAsia="fr-FR"/>
        </w:rPr>
      </w:pPr>
      <w:bookmarkStart w:id="261" w:name="_Toc269837584"/>
      <w:bookmarkStart w:id="262" w:name="_Toc269882133"/>
      <w:bookmarkStart w:id="263" w:name="_Toc269882471"/>
      <w:bookmarkStart w:id="264" w:name="_Toc269888742"/>
      <w:bookmarkStart w:id="265" w:name="_Toc269907392"/>
      <w:bookmarkStart w:id="266" w:name="_Toc269907469"/>
      <w:bookmarkStart w:id="267" w:name="_Toc269907711"/>
      <w:bookmarkStart w:id="268" w:name="_Toc210155565"/>
      <w:r w:rsidRPr="00330BE3">
        <w:rPr>
          <w:rFonts w:ascii="Calibri" w:eastAsia="Times New Roman" w:hAnsi="Calibri" w:cs="Calibri"/>
          <w:b/>
          <w:caps/>
          <w:color w:val="FFFFFF"/>
          <w:sz w:val="20"/>
          <w:szCs w:val="20"/>
          <w:lang w:eastAsia="fr-FR"/>
        </w:rPr>
        <w:t>ARTICLE 7 - IMPLANTATION DES OUVRAGES</w:t>
      </w:r>
      <w:bookmarkEnd w:id="261"/>
      <w:bookmarkEnd w:id="262"/>
      <w:bookmarkEnd w:id="263"/>
      <w:bookmarkEnd w:id="264"/>
      <w:bookmarkEnd w:id="265"/>
      <w:bookmarkEnd w:id="266"/>
      <w:bookmarkEnd w:id="267"/>
      <w:bookmarkEnd w:id="268"/>
    </w:p>
    <w:p w14:paraId="72E5D2C3" w14:textId="77777777" w:rsidR="00330BE3" w:rsidRPr="00330BE3" w:rsidRDefault="00330BE3" w:rsidP="00330BE3">
      <w:pPr>
        <w:spacing w:after="0" w:line="240" w:lineRule="auto"/>
        <w:rPr>
          <w:rFonts w:ascii="Calibri" w:eastAsia="Times New Roman" w:hAnsi="Calibri" w:cs="Calibri"/>
          <w:sz w:val="20"/>
          <w:szCs w:val="20"/>
          <w:lang w:eastAsia="fr-FR"/>
        </w:rPr>
      </w:pPr>
    </w:p>
    <w:p w14:paraId="75D38AC2" w14:textId="77777777" w:rsidR="00330BE3" w:rsidRPr="00330BE3" w:rsidRDefault="00330BE3" w:rsidP="00CB513B">
      <w:pPr>
        <w:numPr>
          <w:ilvl w:val="1"/>
          <w:numId w:val="18"/>
        </w:numPr>
        <w:spacing w:after="0" w:line="240" w:lineRule="auto"/>
        <w:ind w:firstLine="0"/>
        <w:jc w:val="both"/>
        <w:outlineLvl w:val="1"/>
        <w:rPr>
          <w:rFonts w:ascii="Calibri" w:eastAsia="Times New Roman" w:hAnsi="Calibri" w:cs="Calibri"/>
          <w:b/>
          <w:sz w:val="20"/>
          <w:szCs w:val="20"/>
          <w:lang w:eastAsia="fr-FR"/>
        </w:rPr>
      </w:pPr>
      <w:bookmarkStart w:id="269" w:name="_Toc269882472"/>
      <w:bookmarkStart w:id="270" w:name="_Toc269888743"/>
      <w:bookmarkStart w:id="271" w:name="_Toc210155566"/>
      <w:r w:rsidRPr="00330BE3">
        <w:rPr>
          <w:rFonts w:ascii="Calibri" w:eastAsia="Times New Roman" w:hAnsi="Calibri" w:cs="Calibri"/>
          <w:b/>
          <w:sz w:val="20"/>
          <w:szCs w:val="20"/>
          <w:lang w:eastAsia="fr-FR"/>
        </w:rPr>
        <w:t>Piquetage général</w:t>
      </w:r>
      <w:bookmarkEnd w:id="269"/>
      <w:bookmarkEnd w:id="270"/>
      <w:bookmarkEnd w:id="271"/>
    </w:p>
    <w:p w14:paraId="4F7F217F" w14:textId="3ACD2554"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mandataire du groupement d’entreprises exécutera à ses frais l'implantation des plateformes et voiries conformément aux plans et instructions qui seront notifiés à l'entrepreneur par le Maître d'œuvre.</w:t>
      </w:r>
    </w:p>
    <w:p w14:paraId="5B34EA10" w14:textId="6B1DD404"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mandataire du groupement d’entreprises exécutera à ses frais l'implantation des </w:t>
      </w:r>
      <w:r w:rsidR="0088271D">
        <w:rPr>
          <w:rFonts w:ascii="Calibri" w:eastAsia="Times New Roman" w:hAnsi="Calibri" w:cs="Calibri"/>
          <w:sz w:val="20"/>
          <w:szCs w:val="20"/>
          <w:lang w:eastAsia="fr-FR"/>
        </w:rPr>
        <w:t>ouvrages</w:t>
      </w:r>
      <w:r w:rsidR="0088271D" w:rsidRPr="00330BE3">
        <w:rPr>
          <w:rFonts w:ascii="Calibri" w:eastAsia="Times New Roman" w:hAnsi="Calibri" w:cs="Calibri"/>
          <w:sz w:val="20"/>
          <w:szCs w:val="20"/>
          <w:lang w:eastAsia="fr-FR"/>
        </w:rPr>
        <w:t xml:space="preserve"> </w:t>
      </w:r>
      <w:r w:rsidRPr="00330BE3">
        <w:rPr>
          <w:rFonts w:ascii="Calibri" w:eastAsia="Times New Roman" w:hAnsi="Calibri" w:cs="Calibri"/>
          <w:sz w:val="20"/>
          <w:szCs w:val="20"/>
          <w:lang w:eastAsia="fr-FR"/>
        </w:rPr>
        <w:t>conformément aux plans et instructions qui seront notifiés à l'entrepreneur par le Maître d'œuvre.</w:t>
      </w:r>
    </w:p>
    <w:p w14:paraId="18045B5B"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implantations seront réceptionnées par le maître d’œuvre.</w:t>
      </w:r>
    </w:p>
    <w:p w14:paraId="7A3168FA"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tracés d'implantation comportent l'obligation de faire application des alignements et des nivellements.</w:t>
      </w:r>
    </w:p>
    <w:p w14:paraId="5495447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D717168" w14:textId="77777777" w:rsidR="00330BE3" w:rsidRPr="00330BE3" w:rsidRDefault="00330BE3" w:rsidP="00CB513B">
      <w:pPr>
        <w:numPr>
          <w:ilvl w:val="1"/>
          <w:numId w:val="18"/>
        </w:numPr>
        <w:spacing w:after="0" w:line="240" w:lineRule="auto"/>
        <w:ind w:firstLine="0"/>
        <w:jc w:val="both"/>
        <w:outlineLvl w:val="1"/>
        <w:rPr>
          <w:rFonts w:ascii="Calibri" w:eastAsia="Times New Roman" w:hAnsi="Calibri" w:cs="Calibri"/>
          <w:b/>
          <w:sz w:val="20"/>
          <w:szCs w:val="20"/>
          <w:lang w:eastAsia="fr-FR"/>
        </w:rPr>
      </w:pPr>
      <w:bookmarkStart w:id="272" w:name="_Toc269882473"/>
      <w:bookmarkStart w:id="273" w:name="_Toc269888744"/>
      <w:bookmarkStart w:id="274" w:name="_Toc210155567"/>
      <w:r w:rsidRPr="00330BE3">
        <w:rPr>
          <w:rFonts w:ascii="Calibri" w:eastAsia="Times New Roman" w:hAnsi="Calibri" w:cs="Calibri"/>
          <w:b/>
          <w:sz w:val="20"/>
          <w:szCs w:val="20"/>
          <w:lang w:eastAsia="fr-FR"/>
        </w:rPr>
        <w:t>Piquetage spécial des ouvrages souterrains et enterrés</w:t>
      </w:r>
      <w:bookmarkEnd w:id="272"/>
      <w:bookmarkEnd w:id="273"/>
      <w:bookmarkEnd w:id="274"/>
    </w:p>
    <w:p w14:paraId="0418A89B" w14:textId="77777777" w:rsid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piquetage spécial des ouvrages souterrains ou enterrés tels que les canalisations ou câbles situés au droit ou au voisinage des travaux à exécuter, sera effectué en même temps que le piquetage général par les entrepreneurs concernés dans les conditions fixées par les gestionnaires de réseaux tels que EEC, l'OPT, les mairies, etc. et par le Maître d'œuvre.</w:t>
      </w:r>
    </w:p>
    <w:p w14:paraId="07A3ED62" w14:textId="77777777" w:rsidR="001636DE" w:rsidRPr="00330BE3" w:rsidRDefault="001636DE" w:rsidP="00330BE3">
      <w:pPr>
        <w:spacing w:after="0" w:line="240" w:lineRule="auto"/>
        <w:jc w:val="both"/>
        <w:rPr>
          <w:rFonts w:ascii="Calibri" w:eastAsia="Times New Roman" w:hAnsi="Calibri" w:cs="Calibri"/>
          <w:sz w:val="20"/>
          <w:szCs w:val="20"/>
          <w:lang w:eastAsia="fr-FR"/>
        </w:rPr>
      </w:pPr>
    </w:p>
    <w:p w14:paraId="410905AB"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22B5647"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275" w:name="_Toc269837585"/>
      <w:bookmarkStart w:id="276" w:name="_Toc269882134"/>
      <w:bookmarkStart w:id="277" w:name="_Toc269882474"/>
      <w:bookmarkStart w:id="278" w:name="_Toc269888745"/>
      <w:bookmarkStart w:id="279" w:name="_Toc269907393"/>
      <w:bookmarkStart w:id="280" w:name="_Toc269907470"/>
      <w:bookmarkStart w:id="281" w:name="_Toc269907712"/>
      <w:bookmarkStart w:id="282" w:name="_Toc210155568"/>
      <w:r w:rsidRPr="00330BE3">
        <w:rPr>
          <w:rFonts w:ascii="Calibri" w:eastAsia="Times New Roman" w:hAnsi="Calibri" w:cs="Calibri"/>
          <w:b/>
          <w:caps/>
          <w:color w:val="FFFFFF"/>
          <w:sz w:val="20"/>
          <w:szCs w:val="20"/>
          <w:lang w:eastAsia="fr-FR"/>
        </w:rPr>
        <w:t>ARTICLE 8 - PREPARATION ET EXECUTION DES TRAVAUX</w:t>
      </w:r>
      <w:bookmarkEnd w:id="275"/>
      <w:bookmarkEnd w:id="276"/>
      <w:bookmarkEnd w:id="277"/>
      <w:bookmarkEnd w:id="278"/>
      <w:bookmarkEnd w:id="279"/>
      <w:bookmarkEnd w:id="280"/>
      <w:bookmarkEnd w:id="281"/>
      <w:bookmarkEnd w:id="282"/>
    </w:p>
    <w:p w14:paraId="23999D83" w14:textId="77777777" w:rsidR="00330BE3" w:rsidRPr="00330BE3" w:rsidRDefault="00330BE3" w:rsidP="00330BE3">
      <w:pPr>
        <w:spacing w:after="0" w:line="240" w:lineRule="auto"/>
        <w:rPr>
          <w:rFonts w:ascii="Calibri" w:eastAsia="Times New Roman" w:hAnsi="Calibri" w:cs="Calibri"/>
          <w:sz w:val="20"/>
          <w:szCs w:val="20"/>
          <w:lang w:eastAsia="fr-FR"/>
        </w:rPr>
      </w:pPr>
    </w:p>
    <w:p w14:paraId="573C7B83" w14:textId="77777777" w:rsidR="00330BE3" w:rsidRPr="00330BE3" w:rsidRDefault="00330BE3" w:rsidP="00CB513B">
      <w:pPr>
        <w:numPr>
          <w:ilvl w:val="1"/>
          <w:numId w:val="19"/>
        </w:numPr>
        <w:spacing w:after="0" w:line="240" w:lineRule="auto"/>
        <w:ind w:left="0" w:firstLine="0"/>
        <w:jc w:val="both"/>
        <w:outlineLvl w:val="1"/>
        <w:rPr>
          <w:rFonts w:ascii="Calibri" w:eastAsia="Times New Roman" w:hAnsi="Calibri" w:cs="Calibri"/>
          <w:b/>
          <w:sz w:val="20"/>
          <w:szCs w:val="20"/>
          <w:lang w:eastAsia="fr-FR"/>
        </w:rPr>
      </w:pPr>
      <w:bookmarkStart w:id="283" w:name="_Toc269882475"/>
      <w:bookmarkStart w:id="284" w:name="_Toc269888746"/>
      <w:bookmarkStart w:id="285" w:name="_Toc210155569"/>
      <w:r w:rsidRPr="00330BE3">
        <w:rPr>
          <w:rFonts w:ascii="Calibri" w:eastAsia="Times New Roman" w:hAnsi="Calibri" w:cs="Calibri"/>
          <w:b/>
          <w:sz w:val="20"/>
          <w:szCs w:val="20"/>
          <w:lang w:eastAsia="fr-FR"/>
        </w:rPr>
        <w:t>Période de préparation</w:t>
      </w:r>
      <w:bookmarkEnd w:id="283"/>
      <w:bookmarkEnd w:id="284"/>
      <w:bookmarkEnd w:id="285"/>
    </w:p>
    <w:p w14:paraId="465B3106"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b/>
          <w:sz w:val="20"/>
          <w:szCs w:val="20"/>
          <w:lang w:eastAsia="fr-FR"/>
        </w:rPr>
        <w:t>La période de préparation est comprise dans le délai d'exécution du marché</w:t>
      </w:r>
      <w:r w:rsidRPr="00330BE3">
        <w:rPr>
          <w:rFonts w:ascii="Calibri" w:eastAsia="Times New Roman" w:hAnsi="Calibri" w:cs="Calibri"/>
          <w:sz w:val="20"/>
          <w:szCs w:val="20"/>
          <w:lang w:eastAsia="fr-FR"/>
        </w:rPr>
        <w:t>. Elle débute dès la notification par ordre de service du démarrage des travaux.</w:t>
      </w:r>
    </w:p>
    <w:p w14:paraId="33748441"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Durant cette période, il sera communiqué au Maître d'œuvre :</w:t>
      </w:r>
    </w:p>
    <w:p w14:paraId="1802799F" w14:textId="0E7D1766" w:rsidR="00330BE3" w:rsidRDefault="00330BE3" w:rsidP="00CB513B">
      <w:pPr>
        <w:numPr>
          <w:ilvl w:val="0"/>
          <w:numId w:val="34"/>
        </w:numPr>
        <w:tabs>
          <w:tab w:val="left" w:pos="284"/>
        </w:tabs>
        <w:spacing w:after="0" w:line="240" w:lineRule="auto"/>
        <w:ind w:left="1134"/>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schéma d'organisation du chantier et le plan des installations de chantier et de sécurité et d'hygiène,</w:t>
      </w:r>
    </w:p>
    <w:p w14:paraId="32009198" w14:textId="77777777" w:rsidR="00330BE3" w:rsidRPr="00330BE3" w:rsidRDefault="00330BE3" w:rsidP="00CB513B">
      <w:pPr>
        <w:numPr>
          <w:ilvl w:val="0"/>
          <w:numId w:val="34"/>
        </w:numPr>
        <w:tabs>
          <w:tab w:val="left" w:pos="284"/>
        </w:tabs>
        <w:spacing w:after="0" w:line="240" w:lineRule="auto"/>
        <w:ind w:left="1134"/>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calendrier contractuel d'exécution des travaux établi dans le cadre du calendrier général,</w:t>
      </w:r>
    </w:p>
    <w:p w14:paraId="5ADE3CF9" w14:textId="77777777" w:rsidR="00330BE3" w:rsidRPr="00330BE3" w:rsidRDefault="00330BE3" w:rsidP="00CB513B">
      <w:pPr>
        <w:numPr>
          <w:ilvl w:val="0"/>
          <w:numId w:val="34"/>
        </w:numPr>
        <w:tabs>
          <w:tab w:val="left" w:pos="284"/>
        </w:tabs>
        <w:spacing w:after="0" w:line="240" w:lineRule="auto"/>
        <w:ind w:left="1134"/>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l'échéancier de la présentation des échantillons,</w:t>
      </w:r>
    </w:p>
    <w:p w14:paraId="1AD6049C" w14:textId="77777777" w:rsidR="00330BE3" w:rsidRPr="00330BE3" w:rsidRDefault="00330BE3" w:rsidP="00CB513B">
      <w:pPr>
        <w:numPr>
          <w:ilvl w:val="0"/>
          <w:numId w:val="34"/>
        </w:numPr>
        <w:tabs>
          <w:tab w:val="left" w:pos="284"/>
        </w:tabs>
        <w:spacing w:after="0" w:line="240" w:lineRule="auto"/>
        <w:ind w:left="1134"/>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plans d'exécution (études et notes de calcul), visés sans réserve par l'organisme de contrôle technique.</w:t>
      </w:r>
    </w:p>
    <w:p w14:paraId="1F7B9A95" w14:textId="77777777" w:rsidR="00330BE3" w:rsidRPr="00330BE3" w:rsidRDefault="00330BE3" w:rsidP="00CB513B">
      <w:pPr>
        <w:numPr>
          <w:ilvl w:val="0"/>
          <w:numId w:val="34"/>
        </w:numPr>
        <w:tabs>
          <w:tab w:val="left" w:pos="284"/>
        </w:tabs>
        <w:spacing w:after="0" w:line="240" w:lineRule="auto"/>
        <w:ind w:left="1134"/>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calendrier détaillé d’exécution défini au 4.1.4 ci-dessus.</w:t>
      </w:r>
    </w:p>
    <w:p w14:paraId="63E60BA9" w14:textId="77777777" w:rsidR="00330BE3" w:rsidRPr="00330BE3" w:rsidRDefault="00330BE3" w:rsidP="00330BE3">
      <w:pPr>
        <w:tabs>
          <w:tab w:val="left" w:pos="851"/>
          <w:tab w:val="left" w:pos="2127"/>
        </w:tabs>
        <w:spacing w:after="0" w:line="240" w:lineRule="auto"/>
        <w:jc w:val="both"/>
        <w:rPr>
          <w:rFonts w:ascii="Calibri" w:eastAsia="Times New Roman" w:hAnsi="Calibri" w:cs="Calibri"/>
          <w:b/>
          <w:sz w:val="20"/>
          <w:szCs w:val="20"/>
          <w:lang w:eastAsia="fr-FR"/>
        </w:rPr>
      </w:pPr>
    </w:p>
    <w:p w14:paraId="0B5A41D1" w14:textId="3238174D" w:rsidR="00330BE3" w:rsidRPr="00330BE3" w:rsidRDefault="00330BE3" w:rsidP="00CB513B">
      <w:pPr>
        <w:numPr>
          <w:ilvl w:val="1"/>
          <w:numId w:val="19"/>
        </w:numPr>
        <w:spacing w:after="0" w:line="240" w:lineRule="auto"/>
        <w:ind w:left="0" w:firstLine="0"/>
        <w:jc w:val="both"/>
        <w:outlineLvl w:val="1"/>
        <w:rPr>
          <w:rFonts w:ascii="Calibri" w:eastAsia="Times New Roman" w:hAnsi="Calibri" w:cs="Calibri"/>
          <w:b/>
          <w:sz w:val="20"/>
          <w:szCs w:val="20"/>
          <w:lang w:eastAsia="fr-FR"/>
        </w:rPr>
      </w:pPr>
      <w:bookmarkStart w:id="286" w:name="_Toc269882476"/>
      <w:bookmarkStart w:id="287" w:name="_Toc269888747"/>
      <w:bookmarkStart w:id="288" w:name="_Toc210155570"/>
      <w:r w:rsidRPr="00330BE3">
        <w:rPr>
          <w:rFonts w:ascii="Calibri" w:eastAsia="Times New Roman" w:hAnsi="Calibri" w:cs="Calibri"/>
          <w:b/>
          <w:sz w:val="20"/>
          <w:szCs w:val="20"/>
          <w:lang w:eastAsia="fr-FR"/>
        </w:rPr>
        <w:t xml:space="preserve">Frais de chantier à charge </w:t>
      </w:r>
      <w:bookmarkEnd w:id="286"/>
      <w:bookmarkEnd w:id="287"/>
      <w:r w:rsidR="00BA34E9">
        <w:rPr>
          <w:rFonts w:ascii="Calibri" w:eastAsia="Times New Roman" w:hAnsi="Calibri" w:cs="Calibri"/>
          <w:b/>
          <w:sz w:val="20"/>
          <w:szCs w:val="20"/>
          <w:lang w:eastAsia="fr-FR"/>
        </w:rPr>
        <w:t xml:space="preserve">de l’entreprise </w:t>
      </w:r>
      <w:r w:rsidRPr="00330BE3">
        <w:rPr>
          <w:rFonts w:ascii="Calibri" w:eastAsia="Times New Roman" w:hAnsi="Calibri" w:cs="Calibri"/>
          <w:b/>
          <w:sz w:val="20"/>
          <w:szCs w:val="20"/>
          <w:lang w:eastAsia="fr-FR"/>
        </w:rPr>
        <w:t>ou du mandataire du groupement</w:t>
      </w:r>
      <w:bookmarkEnd w:id="288"/>
    </w:p>
    <w:p w14:paraId="209BA63A" w14:textId="373EF5DA"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Durant cette période, le titulaire </w:t>
      </w:r>
      <w:r w:rsidR="00BA34E9">
        <w:rPr>
          <w:rFonts w:ascii="Calibri" w:eastAsia="Times New Roman" w:hAnsi="Calibri" w:cs="Calibri"/>
          <w:sz w:val="20"/>
          <w:szCs w:val="20"/>
          <w:lang w:eastAsia="fr-FR"/>
        </w:rPr>
        <w:t>du marché</w:t>
      </w:r>
      <w:r w:rsidRPr="00330BE3">
        <w:rPr>
          <w:rFonts w:ascii="Calibri" w:eastAsia="Times New Roman" w:hAnsi="Calibri" w:cs="Calibri"/>
          <w:sz w:val="20"/>
          <w:szCs w:val="20"/>
          <w:lang w:eastAsia="fr-FR"/>
        </w:rPr>
        <w:t xml:space="preserve"> </w:t>
      </w:r>
      <w:r w:rsidR="00A65BCF">
        <w:rPr>
          <w:rFonts w:ascii="Calibri" w:eastAsia="Times New Roman" w:hAnsi="Calibri" w:cs="Calibri"/>
          <w:sz w:val="20"/>
          <w:szCs w:val="20"/>
          <w:lang w:eastAsia="fr-FR"/>
        </w:rPr>
        <w:t xml:space="preserve">ou </w:t>
      </w:r>
      <w:r w:rsidR="00BA34E9">
        <w:rPr>
          <w:rFonts w:ascii="Calibri" w:eastAsia="Times New Roman" w:hAnsi="Calibri" w:cs="Calibri"/>
          <w:sz w:val="20"/>
          <w:szCs w:val="20"/>
          <w:lang w:eastAsia="fr-FR"/>
        </w:rPr>
        <w:t xml:space="preserve">le </w:t>
      </w:r>
      <w:r w:rsidRPr="00330BE3">
        <w:rPr>
          <w:rFonts w:ascii="Calibri" w:eastAsia="Times New Roman" w:hAnsi="Calibri" w:cs="Calibri"/>
          <w:sz w:val="20"/>
          <w:szCs w:val="20"/>
          <w:lang w:eastAsia="fr-FR"/>
        </w:rPr>
        <w:t xml:space="preserve">mandataire du groupement d’entreprises, doit à ses frais, outre les prestations prévues au C.C.T.P., la fabrication, la pose, et l’entretien d’un panneau de chantier dont la maquette est fournie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0E44B47F"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bCs/>
          <w:iCs/>
          <w:sz w:val="20"/>
          <w:szCs w:val="20"/>
          <w:lang w:eastAsia="fr-FR"/>
        </w:rPr>
        <w:t xml:space="preserve">Ce panneau sera fixé sur une structure à la charge de l’entreprise et placé au droit de l’accès à l'opération en accord avec le Maître d'Œuvre. </w:t>
      </w:r>
    </w:p>
    <w:p w14:paraId="7CCD332A" w14:textId="77777777" w:rsidR="00330BE3" w:rsidRPr="00330BE3" w:rsidRDefault="00330BE3" w:rsidP="00330BE3">
      <w:pPr>
        <w:spacing w:after="0" w:line="240" w:lineRule="auto"/>
        <w:contextualSpacing/>
        <w:jc w:val="both"/>
        <w:rPr>
          <w:rFonts w:ascii="Calibri" w:eastAsia="Times New Roman" w:hAnsi="Calibri" w:cs="Calibri"/>
          <w:sz w:val="20"/>
          <w:szCs w:val="20"/>
          <w:lang w:eastAsia="fr-FR"/>
        </w:rPr>
      </w:pPr>
    </w:p>
    <w:p w14:paraId="6730D9F3" w14:textId="5C663745"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Il sera composé d’un panneau rigide ou de lattes horizontales indépendantes fixées sur des supports de type IPN 100 contreventés avec jambe de force. Les supports seront fondés sur des massifs en béton dimensionnés pour résister à des vents cycloniques. Les dimensions minimales du panneau de chantier seront de </w:t>
      </w:r>
      <w:r w:rsidR="00695309">
        <w:rPr>
          <w:rFonts w:ascii="Calibri" w:eastAsia="Times New Roman" w:hAnsi="Calibri" w:cs="Calibri"/>
          <w:sz w:val="20"/>
          <w:szCs w:val="20"/>
          <w:lang w:eastAsia="fr-FR"/>
        </w:rPr>
        <w:t>1.2</w:t>
      </w:r>
      <w:r w:rsidRPr="00330BE3">
        <w:rPr>
          <w:rFonts w:ascii="Calibri" w:eastAsia="Times New Roman" w:hAnsi="Calibri" w:cs="Calibri"/>
          <w:sz w:val="20"/>
          <w:szCs w:val="20"/>
          <w:lang w:eastAsia="fr-FR"/>
        </w:rPr>
        <w:t xml:space="preserve">0 m x </w:t>
      </w:r>
      <w:r w:rsidR="00695309">
        <w:rPr>
          <w:rFonts w:ascii="Calibri" w:eastAsia="Times New Roman" w:hAnsi="Calibri" w:cs="Calibri"/>
          <w:sz w:val="20"/>
          <w:szCs w:val="20"/>
          <w:lang w:eastAsia="fr-FR"/>
        </w:rPr>
        <w:t>1.2</w:t>
      </w:r>
      <w:r w:rsidRPr="00330BE3">
        <w:rPr>
          <w:rFonts w:ascii="Calibri" w:eastAsia="Times New Roman" w:hAnsi="Calibri" w:cs="Calibri"/>
          <w:sz w:val="20"/>
          <w:szCs w:val="20"/>
          <w:lang w:eastAsia="fr-FR"/>
        </w:rPr>
        <w:t xml:space="preserve">0 m. </w:t>
      </w:r>
    </w:p>
    <w:p w14:paraId="58263DAE" w14:textId="73CD3F85"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Les caractères majuscules et minuscules, ainsi que les couleurs sont tels que mentionnés au schéma présenté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(cf. annexe n° </w:t>
      </w:r>
      <w:r w:rsidR="0085093E">
        <w:rPr>
          <w:rFonts w:ascii="Calibri" w:eastAsia="Times New Roman" w:hAnsi="Calibri" w:cs="Calibri"/>
          <w:sz w:val="20"/>
          <w:szCs w:val="20"/>
          <w:lang w:eastAsia="fr-FR"/>
        </w:rPr>
        <w:t>2</w:t>
      </w:r>
      <w:r w:rsidRPr="00330BE3">
        <w:rPr>
          <w:rFonts w:ascii="Calibri" w:eastAsia="Times New Roman" w:hAnsi="Calibri" w:cs="Calibri"/>
          <w:sz w:val="20"/>
          <w:szCs w:val="20"/>
          <w:lang w:eastAsia="fr-FR"/>
        </w:rPr>
        <w:t>).</w:t>
      </w:r>
    </w:p>
    <w:p w14:paraId="35E54613" w14:textId="1FF9F729"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Aucune mention complémentaire ne sera autorisée sauf accord préalable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37BE0C23" w14:textId="77777777" w:rsidR="00330BE3" w:rsidRPr="00330BE3" w:rsidRDefault="00330BE3" w:rsidP="00330BE3">
      <w:pPr>
        <w:spacing w:after="0" w:line="240" w:lineRule="auto"/>
        <w:contextualSpacing/>
        <w:jc w:val="both"/>
        <w:rPr>
          <w:rFonts w:ascii="Calibri" w:eastAsia="Times New Roman" w:hAnsi="Calibri" w:cs="Calibri"/>
          <w:sz w:val="20"/>
          <w:szCs w:val="20"/>
          <w:lang w:eastAsia="fr-FR"/>
        </w:rPr>
      </w:pPr>
    </w:p>
    <w:p w14:paraId="10E46E43"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L’entrepreneur prend à sa charge les frais de branchements généraux du chantier en eau et énergie et les clôtures provisoires à installer au fur et à mesure que les protections des tiers apparaîtront. Il procédera à l'installation du chantier y compris la fosse de décantation pour les bétons et à la mise en place des installations communes d'hygiène (W.C).</w:t>
      </w:r>
    </w:p>
    <w:p w14:paraId="2666C81F"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lastRenderedPageBreak/>
        <w:t>Il prend à sa charge les installations pour le tri des déchets, leur collecte et leur traitement conformément à la réglementation (Délibération n° 01-2008/APS du 10 avril 2008 instaurant une gestion responsable des déchets en vue de la protection de l'environnement) qui prévaut sur la norme NFP 03-001.</w:t>
      </w:r>
    </w:p>
    <w:p w14:paraId="5018278D"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Il obtient les autorisations d'utilisation éventuelle du domaine public et en règle les frais s’y afférent.</w:t>
      </w:r>
    </w:p>
    <w:p w14:paraId="4B6A3053"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43CCBD23" w14:textId="77777777" w:rsidR="00330BE3" w:rsidRPr="00330BE3" w:rsidRDefault="00330BE3" w:rsidP="00CB513B">
      <w:pPr>
        <w:numPr>
          <w:ilvl w:val="1"/>
          <w:numId w:val="19"/>
        </w:numPr>
        <w:spacing w:after="0" w:line="240" w:lineRule="auto"/>
        <w:ind w:left="0" w:firstLine="0"/>
        <w:jc w:val="both"/>
        <w:outlineLvl w:val="1"/>
        <w:rPr>
          <w:rFonts w:ascii="Calibri" w:eastAsia="Times New Roman" w:hAnsi="Calibri" w:cs="Calibri"/>
          <w:b/>
          <w:sz w:val="20"/>
          <w:szCs w:val="20"/>
          <w:lang w:eastAsia="fr-FR"/>
        </w:rPr>
      </w:pPr>
      <w:bookmarkStart w:id="289" w:name="_Toc269882477"/>
      <w:bookmarkStart w:id="290" w:name="_Toc269888748"/>
      <w:bookmarkStart w:id="291" w:name="_Toc210155571"/>
      <w:r w:rsidRPr="00330BE3">
        <w:rPr>
          <w:rFonts w:ascii="Calibri" w:eastAsia="Times New Roman" w:hAnsi="Calibri" w:cs="Calibri"/>
          <w:b/>
          <w:sz w:val="20"/>
          <w:szCs w:val="20"/>
          <w:lang w:eastAsia="fr-FR"/>
        </w:rPr>
        <w:t>Plans d'exécution – Note de calcul – Etudes de détails</w:t>
      </w:r>
      <w:bookmarkEnd w:id="289"/>
      <w:bookmarkEnd w:id="290"/>
      <w:bookmarkEnd w:id="291"/>
    </w:p>
    <w:p w14:paraId="2080D184"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plans d'exécution des ouvrages (PEO) seront établis par les entrepreneurs, conformément aux prescriptions du CCTP.</w:t>
      </w:r>
    </w:p>
    <w:p w14:paraId="08F27AB7"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modalités de diffusion (nombre d'exemplaires et destinataires) de ces plans seront établies par le Maître d’œuvre en début de chantier. La diffusion des plans d'exécution est à la charge des entrepreneurs.</w:t>
      </w:r>
    </w:p>
    <w:p w14:paraId="595A7613"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E70AE8F" w14:textId="77777777" w:rsidR="00330BE3" w:rsidRPr="00330BE3" w:rsidRDefault="00330BE3" w:rsidP="00CB513B">
      <w:pPr>
        <w:numPr>
          <w:ilvl w:val="1"/>
          <w:numId w:val="19"/>
        </w:numPr>
        <w:spacing w:after="0" w:line="240" w:lineRule="auto"/>
        <w:ind w:left="0" w:firstLine="0"/>
        <w:jc w:val="both"/>
        <w:outlineLvl w:val="1"/>
        <w:rPr>
          <w:rFonts w:ascii="Calibri" w:eastAsia="Times New Roman" w:hAnsi="Calibri" w:cs="Calibri"/>
          <w:b/>
          <w:sz w:val="20"/>
          <w:szCs w:val="20"/>
          <w:lang w:eastAsia="fr-FR"/>
        </w:rPr>
      </w:pPr>
      <w:bookmarkStart w:id="292" w:name="_Toc269882478"/>
      <w:bookmarkStart w:id="293" w:name="_Toc269888749"/>
      <w:bookmarkStart w:id="294" w:name="_Toc210155572"/>
      <w:r w:rsidRPr="00330BE3">
        <w:rPr>
          <w:rFonts w:ascii="Calibri" w:eastAsia="Times New Roman" w:hAnsi="Calibri" w:cs="Calibri"/>
          <w:b/>
          <w:sz w:val="20"/>
          <w:szCs w:val="20"/>
          <w:lang w:eastAsia="fr-FR"/>
        </w:rPr>
        <w:t>Visa des documents d’exécution et de synthèse</w:t>
      </w:r>
      <w:bookmarkEnd w:id="292"/>
      <w:bookmarkEnd w:id="293"/>
      <w:bookmarkEnd w:id="294"/>
    </w:p>
    <w:p w14:paraId="43E5A739"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Lorsque les études d'exécution sont, partiellement ou intégralement, réalisées par les entreprises, le maître d'œuvre s'assure que les documents qu'elles ont établis respectent les dispositions du projet et, dans ce cas, leur délivre son visa.</w:t>
      </w:r>
    </w:p>
    <w:p w14:paraId="5C4D1889"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4B33004" w14:textId="2D340E9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L'examen de la conformité au projet des études d'exécution et de synthèse faite par le ou les entrepreneurs ainsi que leur visa par le maître d’œuvre ont pour objet d’assurer au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que les documents établis par l’entrepreneur respectent les dispositions du projet établi par le maître d’œuvre. </w:t>
      </w:r>
    </w:p>
    <w:p w14:paraId="3945C0AD"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43FD81AB"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cas échéant, le maître d’œuvre participe aux travaux de la cellule de synthèse.</w:t>
      </w:r>
    </w:p>
    <w:p w14:paraId="6F64484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5358662" w14:textId="77777777" w:rsidR="00330BE3" w:rsidRPr="00330BE3" w:rsidRDefault="00330BE3" w:rsidP="00330BE3">
      <w:pPr>
        <w:spacing w:after="0" w:line="240" w:lineRule="auto"/>
        <w:jc w:val="both"/>
        <w:rPr>
          <w:rFonts w:ascii="Calibri" w:eastAsia="Times New Roman" w:hAnsi="Calibri" w:cs="Calibri"/>
          <w:b/>
          <w:bCs/>
          <w:sz w:val="20"/>
          <w:szCs w:val="20"/>
          <w:lang w:eastAsia="fr-FR"/>
        </w:rPr>
      </w:pPr>
      <w:r w:rsidRPr="00330BE3">
        <w:rPr>
          <w:rFonts w:ascii="Calibri" w:eastAsia="Times New Roman" w:hAnsi="Calibri" w:cs="Calibri"/>
          <w:sz w:val="20"/>
          <w:szCs w:val="20"/>
          <w:lang w:eastAsia="fr-FR"/>
        </w:rPr>
        <w:t xml:space="preserve">L'examen de la conformité au projet comporte la détection des anomalies normalement décelables par un homme de l'art. Il ne comprend ni le contrôle ni la vérification intégrale des documents établis par les entreprises. </w:t>
      </w:r>
      <w:r w:rsidRPr="00330BE3">
        <w:rPr>
          <w:rFonts w:ascii="Calibri" w:eastAsia="Times New Roman" w:hAnsi="Calibri" w:cs="Calibri"/>
          <w:b/>
          <w:bCs/>
          <w:sz w:val="20"/>
          <w:szCs w:val="20"/>
          <w:lang w:eastAsia="fr-FR"/>
        </w:rPr>
        <w:t>La délivrance du visa ne dégage pas l'entreprise de sa propre responsabilité.</w:t>
      </w:r>
    </w:p>
    <w:p w14:paraId="21715F9B" w14:textId="77777777" w:rsidR="00330BE3" w:rsidRPr="00330BE3" w:rsidRDefault="00330BE3" w:rsidP="00330BE3">
      <w:pPr>
        <w:spacing w:after="0" w:line="240" w:lineRule="auto"/>
        <w:jc w:val="both"/>
        <w:rPr>
          <w:rFonts w:ascii="Calibri" w:eastAsia="Times New Roman" w:hAnsi="Calibri" w:cs="Calibri"/>
          <w:b/>
          <w:bCs/>
          <w:sz w:val="20"/>
          <w:szCs w:val="20"/>
          <w:lang w:eastAsia="fr-FR"/>
        </w:rPr>
      </w:pPr>
    </w:p>
    <w:p w14:paraId="156D767B" w14:textId="77777777" w:rsidR="00330BE3" w:rsidRPr="00330BE3" w:rsidRDefault="00330BE3" w:rsidP="00330BE3">
      <w:pPr>
        <w:spacing w:after="0" w:line="240" w:lineRule="auto"/>
        <w:jc w:val="both"/>
        <w:rPr>
          <w:rFonts w:ascii="Calibri" w:eastAsia="Times New Roman" w:hAnsi="Calibri" w:cs="Calibri"/>
          <w:b/>
          <w:i/>
          <w:color w:val="C45911"/>
          <w:sz w:val="20"/>
          <w:szCs w:val="20"/>
          <w:lang w:eastAsia="fr-FR"/>
        </w:rPr>
      </w:pPr>
      <w:r w:rsidRPr="00330BE3">
        <w:rPr>
          <w:rFonts w:ascii="Calibri" w:eastAsia="Times New Roman" w:hAnsi="Calibri" w:cs="Calibri"/>
          <w:b/>
          <w:i/>
          <w:color w:val="C45911"/>
          <w:sz w:val="20"/>
          <w:szCs w:val="20"/>
          <w:lang w:eastAsia="fr-FR"/>
        </w:rPr>
        <w:t>Prestations incluses :</w:t>
      </w:r>
    </w:p>
    <w:p w14:paraId="236716DD" w14:textId="77777777" w:rsidR="00330BE3" w:rsidRPr="00330BE3" w:rsidRDefault="00330BE3" w:rsidP="00CB513B">
      <w:pPr>
        <w:numPr>
          <w:ilvl w:val="0"/>
          <w:numId w:val="20"/>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Examen de la conformité des plans et documents d'exécution établis par les entrepreneurs aux documents établis par la maîtrise d'œuvre</w:t>
      </w:r>
    </w:p>
    <w:p w14:paraId="44E4EF61" w14:textId="77777777" w:rsidR="00330BE3" w:rsidRPr="00330BE3" w:rsidRDefault="00330BE3" w:rsidP="00CB513B">
      <w:pPr>
        <w:numPr>
          <w:ilvl w:val="0"/>
          <w:numId w:val="20"/>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Établissement d'un état récapitulatif d'approbation ou d'observations de tous les documents d'exécution</w:t>
      </w:r>
    </w:p>
    <w:p w14:paraId="1DC046F0" w14:textId="77777777" w:rsidR="00330BE3" w:rsidRPr="00330BE3" w:rsidRDefault="00330BE3" w:rsidP="00CB513B">
      <w:pPr>
        <w:numPr>
          <w:ilvl w:val="0"/>
          <w:numId w:val="20"/>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Examen et approbation des matériels et matériaux et leur conformité aux prescriptions arrêtées dans le CCTP des marchés de travaux</w:t>
      </w:r>
    </w:p>
    <w:p w14:paraId="746E31D6" w14:textId="77777777" w:rsidR="00330BE3" w:rsidRPr="00330BE3" w:rsidRDefault="00330BE3" w:rsidP="00CB513B">
      <w:pPr>
        <w:numPr>
          <w:ilvl w:val="0"/>
          <w:numId w:val="20"/>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Arbitrages techniques et architecturaux relatifs à ces choix et aux éventuelles variantes proposées par les entrepreneurs</w:t>
      </w:r>
    </w:p>
    <w:p w14:paraId="427AD7FA" w14:textId="77777777" w:rsidR="00330BE3" w:rsidRPr="00330BE3" w:rsidRDefault="00330BE3" w:rsidP="00CB513B">
      <w:pPr>
        <w:numPr>
          <w:ilvl w:val="0"/>
          <w:numId w:val="20"/>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Examen des tableaux de gestion des documents d'exécution à établir par l'OPC ou les entrepreneurs</w:t>
      </w:r>
    </w:p>
    <w:p w14:paraId="7DBC67C2" w14:textId="77777777" w:rsidR="00330BE3" w:rsidRPr="00330BE3" w:rsidRDefault="00330BE3" w:rsidP="00CB513B">
      <w:pPr>
        <w:numPr>
          <w:ilvl w:val="0"/>
          <w:numId w:val="20"/>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Examen des tableaux de gestion des choix de matériels et matériaux à établir par l'OPC ou les entrepreneurs</w:t>
      </w:r>
    </w:p>
    <w:p w14:paraId="3FE58ACB" w14:textId="77777777" w:rsidR="00330BE3" w:rsidRPr="00330BE3" w:rsidRDefault="00330BE3" w:rsidP="00CB513B">
      <w:pPr>
        <w:numPr>
          <w:ilvl w:val="0"/>
          <w:numId w:val="20"/>
        </w:numPr>
        <w:spacing w:after="0" w:line="240" w:lineRule="auto"/>
        <w:ind w:left="0" w:firstLine="0"/>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Contrôle de cohérence inter-maîtrise d'œuvre. </w:t>
      </w:r>
    </w:p>
    <w:p w14:paraId="640A576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BC7D318" w14:textId="77777777" w:rsidR="00330BE3" w:rsidRPr="00330BE3" w:rsidRDefault="00330BE3" w:rsidP="00CB513B">
      <w:pPr>
        <w:numPr>
          <w:ilvl w:val="1"/>
          <w:numId w:val="19"/>
        </w:numPr>
        <w:spacing w:after="0" w:line="240" w:lineRule="auto"/>
        <w:ind w:left="0" w:firstLine="0"/>
        <w:jc w:val="both"/>
        <w:outlineLvl w:val="1"/>
        <w:rPr>
          <w:rFonts w:ascii="Calibri" w:eastAsia="Times New Roman" w:hAnsi="Calibri" w:cs="Calibri"/>
          <w:b/>
          <w:sz w:val="20"/>
          <w:szCs w:val="20"/>
          <w:lang w:eastAsia="fr-FR"/>
        </w:rPr>
      </w:pPr>
      <w:bookmarkStart w:id="295" w:name="_Toc269882479"/>
      <w:bookmarkStart w:id="296" w:name="_Toc269888750"/>
      <w:bookmarkStart w:id="297" w:name="_Toc210155573"/>
      <w:r w:rsidRPr="00330BE3">
        <w:rPr>
          <w:rFonts w:ascii="Calibri" w:eastAsia="Times New Roman" w:hAnsi="Calibri" w:cs="Calibri"/>
          <w:b/>
          <w:sz w:val="20"/>
          <w:szCs w:val="20"/>
          <w:lang w:eastAsia="fr-FR"/>
        </w:rPr>
        <w:t>Mesures d'ordre social – Application de la réglementation du travail</w:t>
      </w:r>
      <w:bookmarkEnd w:id="295"/>
      <w:bookmarkEnd w:id="296"/>
      <w:bookmarkEnd w:id="297"/>
    </w:p>
    <w:p w14:paraId="3BFA4744"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entrepreneurs s’engagent à respecter scrupuleusement les dispositions relatives au droit du travail en Nouvelle-Calédonie, notamment concernant la présence d’ouvriers étrangers sur le chantier mais également la proportion maximale des ouvriers d’aptitude physique restreinte.</w:t>
      </w:r>
    </w:p>
    <w:p w14:paraId="0B8CC5D0" w14:textId="77777777" w:rsidR="00330BE3" w:rsidRPr="00330BE3" w:rsidRDefault="00330BE3" w:rsidP="00330BE3">
      <w:pPr>
        <w:spacing w:after="0" w:line="240" w:lineRule="auto"/>
        <w:rPr>
          <w:rFonts w:ascii="Calibri" w:eastAsia="Times New Roman" w:hAnsi="Calibri" w:cs="Calibri"/>
          <w:sz w:val="20"/>
          <w:szCs w:val="20"/>
          <w:lang w:eastAsia="fr-FR"/>
        </w:rPr>
      </w:pPr>
    </w:p>
    <w:p w14:paraId="328D6254" w14:textId="073D79E2" w:rsid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présence de mineur sauf à ce qu’il soit titulaire d’un contrat de travail en bonne et due forme, est formellement interdite sur le chantier.</w:t>
      </w:r>
    </w:p>
    <w:p w14:paraId="5C798E12" w14:textId="3E4C2081" w:rsidR="00DD5186" w:rsidRDefault="00DD5186" w:rsidP="00330BE3">
      <w:pPr>
        <w:spacing w:after="0" w:line="240" w:lineRule="auto"/>
        <w:rPr>
          <w:rFonts w:ascii="Calibri" w:eastAsia="Times New Roman" w:hAnsi="Calibri" w:cs="Calibri"/>
          <w:sz w:val="20"/>
          <w:szCs w:val="20"/>
          <w:lang w:eastAsia="fr-FR"/>
        </w:rPr>
      </w:pPr>
    </w:p>
    <w:p w14:paraId="4728E6D7"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298" w:name="_Toc269837586"/>
      <w:bookmarkStart w:id="299" w:name="_Toc269882135"/>
      <w:bookmarkStart w:id="300" w:name="_Toc269882480"/>
      <w:bookmarkStart w:id="301" w:name="_Toc269888751"/>
      <w:bookmarkStart w:id="302" w:name="_Toc269907394"/>
      <w:bookmarkStart w:id="303" w:name="_Toc269907471"/>
      <w:bookmarkStart w:id="304" w:name="_Toc269907713"/>
      <w:bookmarkStart w:id="305" w:name="_Toc210155574"/>
      <w:r w:rsidRPr="00330BE3">
        <w:rPr>
          <w:rFonts w:ascii="Calibri" w:eastAsia="Times New Roman" w:hAnsi="Calibri" w:cs="Calibri"/>
          <w:b/>
          <w:caps/>
          <w:color w:val="FFFFFF"/>
          <w:sz w:val="20"/>
          <w:szCs w:val="20"/>
          <w:lang w:eastAsia="fr-FR"/>
        </w:rPr>
        <w:t>ARTICLE 9 - CONTROLE ET RECEPTION DES TRAVAUX</w:t>
      </w:r>
      <w:bookmarkEnd w:id="298"/>
      <w:bookmarkEnd w:id="299"/>
      <w:bookmarkEnd w:id="300"/>
      <w:bookmarkEnd w:id="301"/>
      <w:bookmarkEnd w:id="302"/>
      <w:bookmarkEnd w:id="303"/>
      <w:bookmarkEnd w:id="304"/>
      <w:bookmarkEnd w:id="305"/>
    </w:p>
    <w:p w14:paraId="072C9815" w14:textId="77777777" w:rsidR="00330BE3" w:rsidRPr="00330BE3" w:rsidRDefault="00330BE3" w:rsidP="00330BE3">
      <w:pPr>
        <w:spacing w:after="0" w:line="240" w:lineRule="auto"/>
        <w:ind w:left="720"/>
        <w:jc w:val="both"/>
        <w:rPr>
          <w:rFonts w:ascii="Calibri" w:eastAsia="Times New Roman" w:hAnsi="Calibri" w:cs="Calibri"/>
          <w:b/>
          <w:sz w:val="20"/>
          <w:szCs w:val="20"/>
          <w:u w:val="single"/>
          <w:lang w:eastAsia="fr-FR"/>
        </w:rPr>
      </w:pPr>
      <w:bookmarkStart w:id="306" w:name="_Toc269882481"/>
      <w:bookmarkStart w:id="307" w:name="_Toc269888752"/>
    </w:p>
    <w:p w14:paraId="54D3062A" w14:textId="77777777" w:rsidR="00330BE3" w:rsidRPr="00330BE3" w:rsidRDefault="00330BE3" w:rsidP="00CB513B">
      <w:pPr>
        <w:numPr>
          <w:ilvl w:val="1"/>
          <w:numId w:val="21"/>
        </w:numPr>
        <w:spacing w:after="0" w:line="240" w:lineRule="auto"/>
        <w:ind w:left="0" w:firstLine="0"/>
        <w:jc w:val="both"/>
        <w:outlineLvl w:val="1"/>
        <w:rPr>
          <w:rFonts w:ascii="Calibri" w:eastAsia="Times New Roman" w:hAnsi="Calibri" w:cs="Calibri"/>
          <w:b/>
          <w:sz w:val="20"/>
          <w:szCs w:val="20"/>
          <w:lang w:eastAsia="fr-FR"/>
        </w:rPr>
      </w:pPr>
      <w:bookmarkStart w:id="308" w:name="_Toc210155575"/>
      <w:r w:rsidRPr="00330BE3">
        <w:rPr>
          <w:rFonts w:ascii="Calibri" w:eastAsia="Times New Roman" w:hAnsi="Calibri" w:cs="Calibri"/>
          <w:b/>
          <w:sz w:val="20"/>
          <w:szCs w:val="20"/>
          <w:lang w:eastAsia="fr-FR"/>
        </w:rPr>
        <w:t>Essais et contrôles des ouvrages en cours de travaux</w:t>
      </w:r>
      <w:bookmarkEnd w:id="306"/>
      <w:bookmarkEnd w:id="307"/>
      <w:bookmarkEnd w:id="308"/>
    </w:p>
    <w:p w14:paraId="3EA05D5D" w14:textId="77777777" w:rsidR="00330BE3" w:rsidRPr="00330BE3" w:rsidRDefault="00330BE3" w:rsidP="00330BE3">
      <w:pPr>
        <w:spacing w:after="0" w:line="240" w:lineRule="auto"/>
        <w:jc w:val="both"/>
        <w:rPr>
          <w:rFonts w:ascii="Calibri" w:eastAsia="Times New Roman" w:hAnsi="Calibri" w:cs="Calibri"/>
          <w:b/>
          <w:sz w:val="20"/>
          <w:szCs w:val="20"/>
          <w:u w:val="single"/>
          <w:lang w:eastAsia="fr-FR"/>
        </w:rPr>
      </w:pPr>
    </w:p>
    <w:p w14:paraId="292A860A" w14:textId="168A4ECD" w:rsidR="00330BE3" w:rsidRPr="00330BE3" w:rsidRDefault="00330BE3" w:rsidP="00CB513B">
      <w:pPr>
        <w:numPr>
          <w:ilvl w:val="0"/>
          <w:numId w:val="62"/>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Les essais et contrôles d'ouvrages ou parties d'ouvrages prévus par les fascicules intéressés du CCTP seront réalisés par l'entrepreneur ou tout organisme dûment agréé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Tous les frais en découlant seront à la charge de l'entrepreneur (y compris le transport des échantillons).</w:t>
      </w:r>
    </w:p>
    <w:p w14:paraId="5F64EB86" w14:textId="6BBE7C2E" w:rsidR="00330BE3" w:rsidRPr="00330BE3" w:rsidRDefault="00330BE3" w:rsidP="00CB513B">
      <w:pPr>
        <w:numPr>
          <w:ilvl w:val="0"/>
          <w:numId w:val="62"/>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 Maître d'œuvre se réserve le droit de faire effectuer des essais et contrôles en sus de ceux définis par le marché. Si les résultats de ces essais sont favorables, ils seront à la charge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dans le cas contraire, ils seront à la charge de l'entrepreneur.</w:t>
      </w:r>
    </w:p>
    <w:p w14:paraId="28B6B56D" w14:textId="48D64E5B" w:rsidR="00330BE3" w:rsidRPr="0085093E" w:rsidRDefault="00330BE3" w:rsidP="0085093E">
      <w:pPr>
        <w:numPr>
          <w:ilvl w:val="0"/>
          <w:numId w:val="62"/>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Les entrepreneurs concernés s’engagent par la signature du présent contrat à fournir le jour de la réception les fiches d’autocontrôle détaillées, dûment signées, permettant au maître d’œuvre de s’assurer du respect des règles de l’art et de la mise en œuvre des normes et/ou obligations légales, correspondant à chacun des </w:t>
      </w:r>
      <w:r w:rsidR="006F55A3">
        <w:rPr>
          <w:rFonts w:ascii="Calibri" w:eastAsia="Times New Roman" w:hAnsi="Calibri" w:cs="Calibri"/>
          <w:sz w:val="20"/>
          <w:szCs w:val="20"/>
          <w:lang w:eastAsia="fr-FR"/>
        </w:rPr>
        <w:t>chapitre</w:t>
      </w:r>
      <w:r w:rsidRPr="00330BE3">
        <w:rPr>
          <w:rFonts w:ascii="Calibri" w:eastAsia="Times New Roman" w:hAnsi="Calibri" w:cs="Calibri"/>
          <w:sz w:val="20"/>
          <w:szCs w:val="20"/>
          <w:lang w:eastAsia="fr-FR"/>
        </w:rPr>
        <w:t>s</w:t>
      </w:r>
      <w:r w:rsidR="006F55A3">
        <w:rPr>
          <w:rFonts w:ascii="Calibri" w:eastAsia="Times New Roman" w:hAnsi="Calibri" w:cs="Calibri"/>
          <w:sz w:val="20"/>
          <w:szCs w:val="20"/>
          <w:lang w:eastAsia="fr-FR"/>
        </w:rPr>
        <w:t xml:space="preserve"> techniques.</w:t>
      </w:r>
    </w:p>
    <w:p w14:paraId="045ADDC9" w14:textId="77777777" w:rsidR="00330BE3" w:rsidRPr="00330BE3" w:rsidRDefault="00330BE3" w:rsidP="00CB513B">
      <w:pPr>
        <w:numPr>
          <w:ilvl w:val="1"/>
          <w:numId w:val="21"/>
        </w:numPr>
        <w:spacing w:after="0" w:line="240" w:lineRule="auto"/>
        <w:contextualSpacing/>
        <w:jc w:val="both"/>
        <w:outlineLvl w:val="1"/>
        <w:rPr>
          <w:rFonts w:ascii="Calibri" w:eastAsia="Times New Roman" w:hAnsi="Calibri" w:cs="Calibri"/>
          <w:b/>
          <w:sz w:val="20"/>
          <w:szCs w:val="20"/>
          <w:lang w:eastAsia="fr-FR"/>
        </w:rPr>
      </w:pPr>
      <w:bookmarkStart w:id="309" w:name="_Toc269882482"/>
      <w:bookmarkStart w:id="310" w:name="_Toc269888753"/>
      <w:bookmarkStart w:id="311" w:name="_Toc210155576"/>
      <w:r w:rsidRPr="00330BE3">
        <w:rPr>
          <w:rFonts w:ascii="Calibri" w:eastAsia="Times New Roman" w:hAnsi="Calibri" w:cs="Calibri"/>
          <w:b/>
          <w:sz w:val="20"/>
          <w:szCs w:val="20"/>
          <w:lang w:eastAsia="fr-FR"/>
        </w:rPr>
        <w:lastRenderedPageBreak/>
        <w:t>Réception</w:t>
      </w:r>
      <w:bookmarkEnd w:id="309"/>
      <w:bookmarkEnd w:id="310"/>
      <w:bookmarkEnd w:id="311"/>
    </w:p>
    <w:p w14:paraId="2CFB0A90" w14:textId="217D0847" w:rsidR="00330BE3" w:rsidRPr="00330BE3" w:rsidRDefault="00330BE3" w:rsidP="002A7AD1">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Il est précisé, pour les marchés passés en corps d’état séparés, que la réception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ne sera prononcée que dès lors que l’ensemble des travaux tous corps d’état sera achevé.</w:t>
      </w:r>
    </w:p>
    <w:p w14:paraId="35D1060A" w14:textId="77777777" w:rsidR="00330BE3" w:rsidRPr="00330BE3" w:rsidRDefault="00330BE3" w:rsidP="002A7AD1">
      <w:pPr>
        <w:spacing w:after="0" w:line="240" w:lineRule="auto"/>
        <w:jc w:val="both"/>
        <w:rPr>
          <w:rFonts w:ascii="Calibri" w:eastAsia="Times New Roman" w:hAnsi="Calibri" w:cs="Calibri"/>
          <w:sz w:val="20"/>
          <w:szCs w:val="20"/>
          <w:lang w:eastAsia="fr-FR"/>
        </w:rPr>
      </w:pPr>
    </w:p>
    <w:p w14:paraId="2EE16B4D" w14:textId="372B18A0" w:rsidR="00330BE3" w:rsidRPr="00330BE3" w:rsidRDefault="00330BE3" w:rsidP="002A7AD1">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La réception lot par lot n’est pas prévue, sauf exception précisée par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18DE2F42" w14:textId="77777777" w:rsidR="00330BE3" w:rsidRPr="00330BE3" w:rsidRDefault="00330BE3" w:rsidP="00330BE3">
      <w:pPr>
        <w:spacing w:after="0" w:line="240" w:lineRule="auto"/>
        <w:jc w:val="both"/>
        <w:outlineLvl w:val="1"/>
        <w:rPr>
          <w:rFonts w:ascii="Calibri" w:eastAsia="Times New Roman" w:hAnsi="Calibri" w:cs="Calibri"/>
          <w:b/>
          <w:sz w:val="20"/>
          <w:szCs w:val="20"/>
          <w:lang w:eastAsia="fr-FR"/>
        </w:rPr>
      </w:pPr>
    </w:p>
    <w:p w14:paraId="1EC7B8FE" w14:textId="77777777" w:rsidR="00330BE3" w:rsidRPr="00330BE3" w:rsidRDefault="00330BE3" w:rsidP="00CB513B">
      <w:pPr>
        <w:numPr>
          <w:ilvl w:val="0"/>
          <w:numId w:val="12"/>
        </w:numPr>
        <w:tabs>
          <w:tab w:val="left" w:pos="851"/>
          <w:tab w:val="left" w:pos="1701"/>
        </w:tabs>
        <w:spacing w:after="0" w:line="240" w:lineRule="auto"/>
        <w:ind w:left="0" w:firstLine="0"/>
        <w:jc w:val="both"/>
        <w:outlineLvl w:val="2"/>
        <w:rPr>
          <w:rFonts w:ascii="Calibri" w:eastAsia="Times New Roman" w:hAnsi="Calibri" w:cs="Calibri"/>
          <w:b/>
          <w:color w:val="C45911"/>
          <w:sz w:val="20"/>
          <w:szCs w:val="20"/>
          <w:lang w:eastAsia="fr-FR"/>
        </w:rPr>
      </w:pPr>
      <w:bookmarkStart w:id="312" w:name="_Toc269837587"/>
      <w:bookmarkStart w:id="313" w:name="_Toc269882136"/>
      <w:bookmarkStart w:id="314" w:name="_Toc269907395"/>
      <w:bookmarkStart w:id="315" w:name="_Toc269907472"/>
      <w:bookmarkStart w:id="316" w:name="_Toc269907714"/>
      <w:bookmarkStart w:id="317" w:name="_Toc210155577"/>
      <w:r w:rsidRPr="00330BE3">
        <w:rPr>
          <w:rFonts w:ascii="Calibri" w:eastAsia="Times New Roman" w:hAnsi="Calibri" w:cs="Calibri"/>
          <w:b/>
          <w:color w:val="C45911"/>
          <w:sz w:val="20"/>
          <w:szCs w:val="20"/>
          <w:lang w:eastAsia="fr-FR"/>
        </w:rPr>
        <w:t>Achèvement des travaux</w:t>
      </w:r>
      <w:bookmarkEnd w:id="312"/>
      <w:bookmarkEnd w:id="313"/>
      <w:bookmarkEnd w:id="314"/>
      <w:bookmarkEnd w:id="315"/>
      <w:bookmarkEnd w:id="316"/>
      <w:bookmarkEnd w:id="317"/>
    </w:p>
    <w:p w14:paraId="6F109CB8" w14:textId="0F0C4F3B"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L’entreprise ou le groupement d’entreprises avise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et le maitre d’œuvre de l’achèvement prochain des travaux dans les conditions des articles 17.2.1 et suivants du CCAG.</w:t>
      </w:r>
    </w:p>
    <w:p w14:paraId="6B5944BD"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5AAEF747" w14:textId="77777777" w:rsidR="00330BE3" w:rsidRPr="00330BE3" w:rsidRDefault="00330BE3" w:rsidP="00CB513B">
      <w:pPr>
        <w:numPr>
          <w:ilvl w:val="0"/>
          <w:numId w:val="12"/>
        </w:numPr>
        <w:tabs>
          <w:tab w:val="left" w:pos="851"/>
          <w:tab w:val="left" w:pos="1701"/>
        </w:tabs>
        <w:spacing w:after="0" w:line="240" w:lineRule="auto"/>
        <w:ind w:left="0" w:firstLine="0"/>
        <w:jc w:val="both"/>
        <w:outlineLvl w:val="2"/>
        <w:rPr>
          <w:rFonts w:ascii="Calibri" w:eastAsia="Times New Roman" w:hAnsi="Calibri" w:cs="Calibri"/>
          <w:b/>
          <w:color w:val="C45911"/>
          <w:sz w:val="20"/>
          <w:szCs w:val="20"/>
          <w:lang w:eastAsia="fr-FR"/>
        </w:rPr>
      </w:pPr>
      <w:bookmarkStart w:id="318" w:name="_Toc269882483"/>
      <w:bookmarkStart w:id="319" w:name="_Toc269888754"/>
      <w:bookmarkStart w:id="320" w:name="_Toc210155578"/>
      <w:r w:rsidRPr="00330BE3">
        <w:rPr>
          <w:rFonts w:ascii="Calibri" w:eastAsia="Times New Roman" w:hAnsi="Calibri" w:cs="Calibri"/>
          <w:b/>
          <w:color w:val="C45911"/>
          <w:sz w:val="20"/>
          <w:szCs w:val="20"/>
          <w:lang w:eastAsia="fr-FR"/>
        </w:rPr>
        <w:t>Prise de possession anticipée de certains ouvrages</w:t>
      </w:r>
      <w:bookmarkEnd w:id="318"/>
      <w:bookmarkEnd w:id="319"/>
      <w:bookmarkEnd w:id="320"/>
    </w:p>
    <w:p w14:paraId="30D9669C" w14:textId="09B19CE6" w:rsidR="00330BE3" w:rsidRPr="00330BE3" w:rsidRDefault="000020FC" w:rsidP="00330BE3">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Sans Objet</w:t>
      </w:r>
      <w:r w:rsidR="00330BE3" w:rsidRPr="00330BE3">
        <w:rPr>
          <w:rFonts w:ascii="Calibri" w:eastAsia="Times New Roman" w:hAnsi="Calibri" w:cs="Calibri"/>
          <w:sz w:val="20"/>
          <w:szCs w:val="20"/>
          <w:lang w:eastAsia="fr-FR"/>
        </w:rPr>
        <w:t>.</w:t>
      </w:r>
    </w:p>
    <w:p w14:paraId="1F4230B0"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49528463" w14:textId="77777777" w:rsidR="00330BE3" w:rsidRPr="00330BE3" w:rsidRDefault="00330BE3" w:rsidP="00CB513B">
      <w:pPr>
        <w:numPr>
          <w:ilvl w:val="0"/>
          <w:numId w:val="12"/>
        </w:numPr>
        <w:tabs>
          <w:tab w:val="left" w:pos="851"/>
          <w:tab w:val="left" w:pos="1701"/>
        </w:tabs>
        <w:spacing w:after="0" w:line="240" w:lineRule="auto"/>
        <w:ind w:left="0" w:firstLine="0"/>
        <w:jc w:val="both"/>
        <w:outlineLvl w:val="2"/>
        <w:rPr>
          <w:rFonts w:ascii="Calibri" w:eastAsia="Times New Roman" w:hAnsi="Calibri" w:cs="Calibri"/>
          <w:b/>
          <w:color w:val="C45911"/>
          <w:sz w:val="20"/>
          <w:szCs w:val="20"/>
          <w:lang w:eastAsia="fr-FR"/>
        </w:rPr>
      </w:pPr>
      <w:bookmarkStart w:id="321" w:name="_Toc269882484"/>
      <w:bookmarkStart w:id="322" w:name="_Toc269888755"/>
      <w:bookmarkStart w:id="323" w:name="_Toc210155579"/>
      <w:r w:rsidRPr="00330BE3">
        <w:rPr>
          <w:rFonts w:ascii="Calibri" w:eastAsia="Times New Roman" w:hAnsi="Calibri" w:cs="Calibri"/>
          <w:b/>
          <w:color w:val="C45911"/>
          <w:sz w:val="20"/>
          <w:szCs w:val="20"/>
          <w:lang w:eastAsia="fr-FR"/>
        </w:rPr>
        <w:t>Documents fournis après exécution</w:t>
      </w:r>
      <w:bookmarkEnd w:id="321"/>
      <w:bookmarkEnd w:id="322"/>
      <w:bookmarkEnd w:id="323"/>
    </w:p>
    <w:p w14:paraId="7DADA97F"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modalités de présentation des documents à fournir après exécution ne font l'objet d'aucune stipulation particulière à l'exception de celles précisées à l'article 4.5 du présent CCAP.</w:t>
      </w:r>
    </w:p>
    <w:p w14:paraId="0A4C5DAF"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EB2AF75" w14:textId="77777777" w:rsidR="00330BE3" w:rsidRPr="00330BE3" w:rsidRDefault="00330BE3" w:rsidP="00CB513B">
      <w:pPr>
        <w:numPr>
          <w:ilvl w:val="1"/>
          <w:numId w:val="21"/>
        </w:numPr>
        <w:spacing w:after="0" w:line="240" w:lineRule="auto"/>
        <w:ind w:left="0" w:firstLine="0"/>
        <w:jc w:val="both"/>
        <w:outlineLvl w:val="1"/>
        <w:rPr>
          <w:rFonts w:ascii="Calibri" w:eastAsia="Times New Roman" w:hAnsi="Calibri" w:cs="Calibri"/>
          <w:b/>
          <w:sz w:val="20"/>
          <w:szCs w:val="20"/>
          <w:lang w:eastAsia="fr-FR"/>
        </w:rPr>
      </w:pPr>
      <w:bookmarkStart w:id="324" w:name="_Toc269882485"/>
      <w:bookmarkStart w:id="325" w:name="_Toc269888756"/>
      <w:bookmarkStart w:id="326" w:name="_Toc210155580"/>
      <w:r w:rsidRPr="00330BE3">
        <w:rPr>
          <w:rFonts w:ascii="Calibri" w:eastAsia="Times New Roman" w:hAnsi="Calibri" w:cs="Calibri"/>
          <w:b/>
          <w:sz w:val="20"/>
          <w:szCs w:val="20"/>
          <w:lang w:eastAsia="fr-FR"/>
        </w:rPr>
        <w:t>Période de parfait achèvement</w:t>
      </w:r>
      <w:bookmarkEnd w:id="324"/>
      <w:bookmarkEnd w:id="325"/>
      <w:bookmarkEnd w:id="326"/>
    </w:p>
    <w:p w14:paraId="1801EDC7" w14:textId="77777777" w:rsidR="00330BE3" w:rsidRPr="00330BE3" w:rsidRDefault="00330BE3" w:rsidP="00330BE3">
      <w:p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La période de parfait achèvement est d’un (1) an pour tous les ouvrages à compter de la date d'effet de la réception et de deux ans pour les travaux relatifs aux installations téléphoniques, outre le cas échéant les garanties particulières prévues </w:t>
      </w:r>
      <w:r w:rsidRPr="00330BE3">
        <w:rPr>
          <w:rFonts w:ascii="Calibri" w:eastAsia="Times New Roman" w:hAnsi="Calibri" w:cs="Calibri"/>
          <w:i/>
          <w:sz w:val="20"/>
          <w:szCs w:val="20"/>
          <w:lang w:eastAsia="fr-FR"/>
        </w:rPr>
        <w:t>infra</w:t>
      </w:r>
      <w:r w:rsidRPr="00330BE3">
        <w:rPr>
          <w:rFonts w:ascii="Calibri" w:eastAsia="Times New Roman" w:hAnsi="Calibri" w:cs="Calibri"/>
          <w:sz w:val="20"/>
          <w:szCs w:val="20"/>
          <w:lang w:eastAsia="fr-FR"/>
        </w:rPr>
        <w:t xml:space="preserve"> article 9.5.</w:t>
      </w:r>
    </w:p>
    <w:p w14:paraId="1D0BAFB4" w14:textId="77777777" w:rsidR="00330BE3" w:rsidRPr="00330BE3" w:rsidRDefault="00330BE3" w:rsidP="00330BE3">
      <w:pPr>
        <w:spacing w:after="0" w:line="240" w:lineRule="auto"/>
        <w:contextualSpacing/>
        <w:jc w:val="both"/>
        <w:rPr>
          <w:rFonts w:ascii="Calibri" w:eastAsia="Times New Roman" w:hAnsi="Calibri" w:cs="Calibri"/>
          <w:sz w:val="20"/>
          <w:szCs w:val="20"/>
          <w:lang w:eastAsia="fr-FR"/>
        </w:rPr>
      </w:pPr>
    </w:p>
    <w:p w14:paraId="64606002"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En cas de réceptions partielles, le délai des garanties court jusqu’à l’expiration du délai des garanties de l’ensemble des travaux. </w:t>
      </w:r>
    </w:p>
    <w:p w14:paraId="605021D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D2F0B45"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Pendant toute la durée de la garantie de parfait achèvement, l’Entreprise :</w:t>
      </w:r>
    </w:p>
    <w:p w14:paraId="10D051ED" w14:textId="3AD17620"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Recevra par courriel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les demandes d’interventions sur des désordres couverts par la garantie de parfait achèvement, (demande faite via formulaire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w:t>
      </w:r>
    </w:p>
    <w:p w14:paraId="22E3AE51" w14:textId="77777777"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Traitera </w:t>
      </w:r>
      <w:r w:rsidRPr="00330BE3">
        <w:rPr>
          <w:rFonts w:ascii="Calibri" w:eastAsia="Times New Roman" w:hAnsi="Calibri" w:cs="Calibri"/>
          <w:b/>
          <w:sz w:val="20"/>
          <w:szCs w:val="20"/>
          <w:lang w:eastAsia="fr-FR"/>
        </w:rPr>
        <w:t>sans délai</w:t>
      </w:r>
      <w:r w:rsidRPr="00330BE3">
        <w:rPr>
          <w:rFonts w:ascii="Calibri" w:eastAsia="Times New Roman" w:hAnsi="Calibri" w:cs="Calibri"/>
          <w:sz w:val="20"/>
          <w:szCs w:val="20"/>
          <w:lang w:eastAsia="fr-FR"/>
        </w:rPr>
        <w:t xml:space="preserve"> les désordres extrêmement urgents relevant des domaines de l’électricité, de l’assainissement, de la plomberie et de l’eau chaude sanitaire. </w:t>
      </w:r>
    </w:p>
    <w:p w14:paraId="13A31C44" w14:textId="7BECB364"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L’entreprise autorise expressément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à intervenir directement en matière de réparation </w:t>
      </w:r>
      <w:r w:rsidRPr="00330BE3">
        <w:rPr>
          <w:rFonts w:ascii="Calibri" w:eastAsia="Times New Roman" w:hAnsi="Calibri" w:cs="Calibri"/>
          <w:b/>
          <w:sz w:val="20"/>
          <w:szCs w:val="20"/>
          <w:lang w:eastAsia="fr-FR"/>
        </w:rPr>
        <w:t xml:space="preserve">pour tout désordre extrêmement urgent relevant de la garantie de parfait achèvement </w:t>
      </w:r>
      <w:r w:rsidRPr="00330BE3">
        <w:rPr>
          <w:rFonts w:ascii="Calibri" w:eastAsia="Times New Roman" w:hAnsi="Calibri" w:cs="Calibri"/>
          <w:sz w:val="20"/>
          <w:szCs w:val="20"/>
          <w:lang w:eastAsia="fr-FR"/>
        </w:rPr>
        <w:t>qui surviendrait pendant les week-ends, jours fériés et nuits ou en cas de force majeure avec impossibilité de joindre l’entreprise titulaire. Le paiement des travaux sera imputable sur la retenue de garantie ou sur la caution bancaire, sans que l’entreprise ne puisse s’y opposer.</w:t>
      </w:r>
    </w:p>
    <w:p w14:paraId="73801113" w14:textId="77777777"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Traitera </w:t>
      </w:r>
      <w:r w:rsidRPr="00330BE3">
        <w:rPr>
          <w:rFonts w:ascii="Calibri" w:eastAsia="Times New Roman" w:hAnsi="Calibri" w:cs="Calibri"/>
          <w:b/>
          <w:sz w:val="20"/>
          <w:szCs w:val="20"/>
          <w:lang w:eastAsia="fr-FR"/>
        </w:rPr>
        <w:t xml:space="preserve">sous 3 jours calendaires </w:t>
      </w:r>
      <w:r w:rsidRPr="00330BE3">
        <w:rPr>
          <w:rFonts w:ascii="Calibri" w:eastAsia="Times New Roman" w:hAnsi="Calibri" w:cs="Calibri"/>
          <w:sz w:val="20"/>
          <w:szCs w:val="20"/>
          <w:lang w:eastAsia="fr-FR"/>
        </w:rPr>
        <w:t>tous</w:t>
      </w:r>
      <w:r w:rsidRPr="00330BE3">
        <w:rPr>
          <w:rFonts w:ascii="Calibri" w:eastAsia="Times New Roman" w:hAnsi="Calibri" w:cs="Calibri"/>
          <w:b/>
          <w:sz w:val="20"/>
          <w:szCs w:val="20"/>
          <w:lang w:eastAsia="fr-FR"/>
        </w:rPr>
        <w:t xml:space="preserve"> </w:t>
      </w:r>
      <w:r w:rsidRPr="00330BE3">
        <w:rPr>
          <w:rFonts w:ascii="Calibri" w:eastAsia="Times New Roman" w:hAnsi="Calibri" w:cs="Calibri"/>
          <w:sz w:val="20"/>
          <w:szCs w:val="20"/>
          <w:lang w:eastAsia="fr-FR"/>
        </w:rPr>
        <w:t xml:space="preserve">les désordres urgent mais n’ayant pas de caractère d’extrême urgence. </w:t>
      </w:r>
    </w:p>
    <w:p w14:paraId="131C04D5" w14:textId="77777777"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Traitera dans un délai maximum de </w:t>
      </w:r>
      <w:r w:rsidRPr="00330BE3">
        <w:rPr>
          <w:rFonts w:ascii="Calibri" w:eastAsia="Times New Roman" w:hAnsi="Calibri" w:cs="Calibri"/>
          <w:b/>
          <w:sz w:val="20"/>
          <w:szCs w:val="20"/>
          <w:lang w:eastAsia="fr-FR"/>
        </w:rPr>
        <w:t>15 jours calendaires</w:t>
      </w:r>
      <w:r w:rsidRPr="00330BE3">
        <w:rPr>
          <w:rFonts w:ascii="Calibri" w:eastAsia="Times New Roman" w:hAnsi="Calibri" w:cs="Calibri"/>
          <w:sz w:val="20"/>
          <w:szCs w:val="20"/>
          <w:lang w:eastAsia="fr-FR"/>
        </w:rPr>
        <w:t xml:space="preserve"> tous les autres désordres.</w:t>
      </w:r>
    </w:p>
    <w:p w14:paraId="34F22DD4" w14:textId="53FE7902"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Dans tous les cas et à défaut d’être intervenu dans les délais impartis, l’Entreprise accepte </w:t>
      </w:r>
      <w:r w:rsidR="00BA34E9" w:rsidRPr="00330BE3">
        <w:rPr>
          <w:rFonts w:ascii="Calibri" w:eastAsia="Times New Roman" w:hAnsi="Calibri" w:cs="Calibri"/>
          <w:sz w:val="20"/>
          <w:szCs w:val="20"/>
          <w:lang w:eastAsia="fr-FR"/>
        </w:rPr>
        <w:t>d’ores et déjà</w:t>
      </w:r>
      <w:r w:rsidRPr="00330BE3">
        <w:rPr>
          <w:rFonts w:ascii="Calibri" w:eastAsia="Times New Roman" w:hAnsi="Calibri" w:cs="Calibri"/>
          <w:sz w:val="20"/>
          <w:szCs w:val="20"/>
          <w:lang w:eastAsia="fr-FR"/>
        </w:rPr>
        <w:t xml:space="preserve"> que le MO / MOD fasse intervenir une entreprise compétente aux fins d’intervention, le tout aux frais et risques de l’Entreprise.</w:t>
      </w:r>
    </w:p>
    <w:p w14:paraId="49D4FEAC" w14:textId="41E87F36"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Informera quotidiennement, le maître d’œuvre,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des désordres traités.</w:t>
      </w:r>
    </w:p>
    <w:p w14:paraId="0B3AF277" w14:textId="77777777"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Une fois les désordres couverts par la garantie de parfait achèvement traités, l’entrepreneur retournera les réclamations signées des locataires.</w:t>
      </w:r>
    </w:p>
    <w:p w14:paraId="6F747ADF" w14:textId="321F7193" w:rsidR="00330BE3" w:rsidRPr="00330BE3" w:rsidRDefault="00330BE3" w:rsidP="00CB513B">
      <w:pPr>
        <w:numPr>
          <w:ilvl w:val="0"/>
          <w:numId w:val="35"/>
        </w:num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Fournira mensuellement au maître d’œuvre et au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un point récapitulatif sur le traitement des désordres signalés y compris les réserves de réceptions non encore levées.</w:t>
      </w:r>
    </w:p>
    <w:p w14:paraId="629AAD54" w14:textId="77777777" w:rsidR="00330BE3" w:rsidRPr="00330BE3" w:rsidRDefault="00330BE3" w:rsidP="00330BE3">
      <w:pPr>
        <w:spacing w:after="0" w:line="240" w:lineRule="auto"/>
        <w:rPr>
          <w:rFonts w:ascii="Calibri" w:eastAsia="Times New Roman" w:hAnsi="Calibri" w:cs="Calibri"/>
          <w:sz w:val="20"/>
          <w:szCs w:val="20"/>
          <w:lang w:eastAsia="fr-FR"/>
        </w:rPr>
      </w:pPr>
    </w:p>
    <w:p w14:paraId="62F85424"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Dans le cas où l’Entreprise ne respecterait pas les délais mentionnés ci-dessus, une pénalité de </w:t>
      </w:r>
      <w:r w:rsidRPr="00330BE3">
        <w:rPr>
          <w:rFonts w:ascii="Calibri" w:eastAsia="Times New Roman" w:hAnsi="Calibri" w:cs="Calibri"/>
          <w:b/>
          <w:sz w:val="20"/>
          <w:szCs w:val="20"/>
          <w:lang w:eastAsia="fr-FR"/>
        </w:rPr>
        <w:t>50 000 F CFP</w:t>
      </w:r>
      <w:r w:rsidRPr="00330BE3">
        <w:rPr>
          <w:rFonts w:ascii="Calibri" w:eastAsia="Times New Roman" w:hAnsi="Calibri" w:cs="Calibri"/>
          <w:sz w:val="20"/>
          <w:szCs w:val="20"/>
          <w:lang w:eastAsia="fr-FR"/>
        </w:rPr>
        <w:t xml:space="preserve"> par réclamation et par jour de délai supplémentaire sera déduite de la retenue de garantie.</w:t>
      </w:r>
    </w:p>
    <w:p w14:paraId="6BC0E71B" w14:textId="77777777" w:rsidR="00330BE3" w:rsidRPr="00330BE3" w:rsidRDefault="00330BE3" w:rsidP="00330BE3">
      <w:pPr>
        <w:spacing w:after="0" w:line="240" w:lineRule="auto"/>
        <w:rPr>
          <w:rFonts w:ascii="Calibri" w:eastAsia="Times New Roman" w:hAnsi="Calibri" w:cs="Calibri"/>
          <w:sz w:val="20"/>
          <w:szCs w:val="20"/>
          <w:lang w:eastAsia="fr-FR"/>
        </w:rPr>
      </w:pPr>
    </w:p>
    <w:p w14:paraId="626EE494" w14:textId="77777777" w:rsidR="00330BE3" w:rsidRPr="00330BE3" w:rsidRDefault="00330BE3" w:rsidP="00CB513B">
      <w:pPr>
        <w:numPr>
          <w:ilvl w:val="1"/>
          <w:numId w:val="21"/>
        </w:numPr>
        <w:spacing w:after="0" w:line="240" w:lineRule="auto"/>
        <w:ind w:left="0" w:firstLine="0"/>
        <w:jc w:val="both"/>
        <w:outlineLvl w:val="1"/>
        <w:rPr>
          <w:rFonts w:ascii="Calibri" w:eastAsia="Times New Roman" w:hAnsi="Calibri" w:cs="Calibri"/>
          <w:b/>
          <w:sz w:val="20"/>
          <w:szCs w:val="20"/>
          <w:lang w:eastAsia="fr-FR"/>
        </w:rPr>
      </w:pPr>
      <w:bookmarkStart w:id="327" w:name="_Toc483226859"/>
      <w:bookmarkStart w:id="328" w:name="_Toc210155581"/>
      <w:r w:rsidRPr="00330BE3">
        <w:rPr>
          <w:rFonts w:ascii="Calibri" w:eastAsia="Times New Roman" w:hAnsi="Calibri" w:cs="Calibri"/>
          <w:b/>
          <w:sz w:val="20"/>
          <w:szCs w:val="20"/>
          <w:lang w:eastAsia="fr-FR"/>
        </w:rPr>
        <w:t>Mainlevée du cautionnement ou paiement de la retenue de garantie</w:t>
      </w:r>
      <w:bookmarkEnd w:id="327"/>
      <w:bookmarkEnd w:id="328"/>
    </w:p>
    <w:p w14:paraId="5343DFA6"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mainlevée du cautionnement ou le paiement de la retenue de garantie tels que définis dans l'article V ne sera effectuée, à la fin du délai de garantie de parfait achèvement (1 an), que lorsque la levée de toutes les réserves et observations constatées, dans le cadre des travaux confiés à l'entrepreneur, sera effectuée.</w:t>
      </w:r>
    </w:p>
    <w:p w14:paraId="6DE7D3FF"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1BCBEAB" w14:textId="77777777" w:rsidR="00330BE3" w:rsidRPr="00330BE3" w:rsidRDefault="00330BE3" w:rsidP="00CB513B">
      <w:pPr>
        <w:numPr>
          <w:ilvl w:val="1"/>
          <w:numId w:val="21"/>
        </w:numPr>
        <w:spacing w:after="0" w:line="240" w:lineRule="auto"/>
        <w:ind w:left="0" w:firstLine="0"/>
        <w:jc w:val="both"/>
        <w:outlineLvl w:val="1"/>
        <w:rPr>
          <w:rFonts w:ascii="Calibri" w:eastAsia="Times New Roman" w:hAnsi="Calibri" w:cs="Calibri"/>
          <w:b/>
          <w:sz w:val="20"/>
          <w:szCs w:val="20"/>
          <w:lang w:eastAsia="fr-FR"/>
        </w:rPr>
      </w:pPr>
      <w:bookmarkStart w:id="329" w:name="_Toc269882486"/>
      <w:bookmarkStart w:id="330" w:name="_Toc269888757"/>
      <w:bookmarkStart w:id="331" w:name="_Toc210155582"/>
      <w:r w:rsidRPr="00330BE3">
        <w:rPr>
          <w:rFonts w:ascii="Calibri" w:eastAsia="Times New Roman" w:hAnsi="Calibri" w:cs="Calibri"/>
          <w:b/>
          <w:sz w:val="20"/>
          <w:szCs w:val="20"/>
          <w:lang w:eastAsia="fr-FR"/>
        </w:rPr>
        <w:t>Garanties particulière</w:t>
      </w:r>
      <w:bookmarkEnd w:id="329"/>
      <w:bookmarkEnd w:id="330"/>
      <w:r w:rsidRPr="00330BE3">
        <w:rPr>
          <w:rFonts w:ascii="Calibri" w:eastAsia="Times New Roman" w:hAnsi="Calibri" w:cs="Calibri"/>
          <w:b/>
          <w:sz w:val="20"/>
          <w:szCs w:val="20"/>
          <w:lang w:eastAsia="fr-FR"/>
        </w:rPr>
        <w:t>s</w:t>
      </w:r>
      <w:bookmarkEnd w:id="331"/>
      <w:r w:rsidRPr="00330BE3">
        <w:rPr>
          <w:rFonts w:ascii="Calibri" w:eastAsia="Times New Roman" w:hAnsi="Calibri" w:cs="Calibri"/>
          <w:b/>
          <w:sz w:val="20"/>
          <w:szCs w:val="20"/>
          <w:lang w:eastAsia="fr-FR"/>
        </w:rPr>
        <w:t xml:space="preserve"> </w:t>
      </w:r>
    </w:p>
    <w:p w14:paraId="70EB88A6" w14:textId="77777777" w:rsidR="00330BE3" w:rsidRPr="00330BE3" w:rsidRDefault="00330BE3" w:rsidP="00330BE3">
      <w:pPr>
        <w:spacing w:after="0" w:line="240" w:lineRule="auto"/>
        <w:jc w:val="both"/>
        <w:rPr>
          <w:rFonts w:ascii="Calibri" w:eastAsia="Times New Roman" w:hAnsi="Calibri" w:cs="Calibri"/>
          <w:b/>
          <w:sz w:val="20"/>
          <w:szCs w:val="20"/>
          <w:u w:val="single"/>
          <w:lang w:eastAsia="fr-FR"/>
        </w:rPr>
      </w:pPr>
    </w:p>
    <w:p w14:paraId="16E6431D" w14:textId="77777777" w:rsidR="00330BE3" w:rsidRPr="00330BE3" w:rsidRDefault="00330BE3" w:rsidP="00330BE3">
      <w:pPr>
        <w:spacing w:after="0" w:line="240" w:lineRule="auto"/>
        <w:outlineLvl w:val="2"/>
        <w:rPr>
          <w:rFonts w:ascii="Calibri" w:eastAsia="Times New Roman" w:hAnsi="Calibri" w:cs="Calibri"/>
          <w:b/>
          <w:color w:val="C45911"/>
          <w:sz w:val="20"/>
          <w:szCs w:val="20"/>
          <w:lang w:eastAsia="fr-FR"/>
        </w:rPr>
      </w:pPr>
      <w:bookmarkStart w:id="332" w:name="_Toc210155583"/>
      <w:r w:rsidRPr="00330BE3">
        <w:rPr>
          <w:rFonts w:ascii="Calibri" w:eastAsia="Times New Roman" w:hAnsi="Calibri" w:cs="Calibri"/>
          <w:b/>
          <w:color w:val="C45911"/>
          <w:sz w:val="20"/>
          <w:szCs w:val="20"/>
          <w:lang w:eastAsia="fr-FR"/>
        </w:rPr>
        <w:t>9.4.1 Matériaux et fournitures de type nouveau</w:t>
      </w:r>
      <w:bookmarkEnd w:id="332"/>
    </w:p>
    <w:p w14:paraId="1AA97E4A" w14:textId="77777777" w:rsidR="00330BE3" w:rsidRPr="00330BE3" w:rsidRDefault="00330BE3" w:rsidP="00330BE3">
      <w:pPr>
        <w:spacing w:after="0" w:line="240" w:lineRule="auto"/>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Si l’entrepreneur propose des matériaux et fournitures de type nouveau. </w:t>
      </w:r>
    </w:p>
    <w:p w14:paraId="735E8CAF" w14:textId="77777777" w:rsidR="00330BE3" w:rsidRPr="00330BE3" w:rsidRDefault="00330BE3" w:rsidP="00330BE3">
      <w:pPr>
        <w:spacing w:after="0" w:line="240" w:lineRule="auto"/>
        <w:rPr>
          <w:rFonts w:ascii="Calibri" w:eastAsia="Times New Roman" w:hAnsi="Calibri" w:cs="Calibri"/>
          <w:sz w:val="20"/>
          <w:szCs w:val="20"/>
          <w:lang w:eastAsia="fr-FR"/>
        </w:rPr>
      </w:pPr>
    </w:p>
    <w:p w14:paraId="0D48116F" w14:textId="6E99B928"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L’entrepreneur garantit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contre la dégradation et ou le mauvais fonctionnement du (des) matériau(x) et fourniture(s) compris dans l’offre de l’entreprise et mis en œuvre sur sa proposition, pendant un délai de </w:t>
      </w:r>
      <w:r w:rsidRPr="00330BE3">
        <w:rPr>
          <w:rFonts w:ascii="Calibri" w:eastAsia="Times New Roman" w:hAnsi="Calibri" w:cs="Calibri"/>
          <w:b/>
          <w:color w:val="0070C0"/>
          <w:sz w:val="20"/>
          <w:szCs w:val="20"/>
          <w:lang w:eastAsia="fr-FR"/>
        </w:rPr>
        <w:t>quatre (4) ans</w:t>
      </w:r>
      <w:r w:rsidRPr="00330BE3">
        <w:rPr>
          <w:rFonts w:ascii="Calibri" w:eastAsia="Times New Roman" w:hAnsi="Calibri" w:cs="Calibri"/>
          <w:sz w:val="20"/>
          <w:szCs w:val="20"/>
          <w:lang w:eastAsia="fr-FR"/>
        </w:rPr>
        <w:t xml:space="preserve"> à partir de la date d’effet de réception des travaux correspondants. </w:t>
      </w:r>
    </w:p>
    <w:p w14:paraId="22097356" w14:textId="09965D1A"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Cette garantie engage l’entrepreneur, dans le cas où pendant ce délai la tenue du (des) matériau(x) et fourniture(s) ne serait pas satisfaisante, à le(s) remplacer à ses frais sur simple demande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par le(s) matériau(x) et fourniture(s) prévus initialement :</w:t>
      </w:r>
    </w:p>
    <w:p w14:paraId="5F9A5E9E" w14:textId="77777777" w:rsidR="00330BE3" w:rsidRPr="00330BE3" w:rsidRDefault="00330BE3" w:rsidP="00330BE3">
      <w:pPr>
        <w:spacing w:after="0" w:line="240" w:lineRule="auto"/>
        <w:jc w:val="both"/>
        <w:rPr>
          <w:rFonts w:ascii="Calibri" w:eastAsia="Times New Roman" w:hAnsi="Calibri" w:cs="Calibri"/>
          <w:sz w:val="20"/>
          <w:szCs w:val="20"/>
          <w:highlight w:val="cyan"/>
          <w:lang w:eastAsia="fr-FR"/>
        </w:rPr>
      </w:pPr>
    </w:p>
    <w:p w14:paraId="402CABF7" w14:textId="77777777" w:rsidR="00330BE3" w:rsidRPr="00330BE3" w:rsidRDefault="00330BE3" w:rsidP="00330BE3">
      <w:pPr>
        <w:spacing w:after="0" w:line="240" w:lineRule="auto"/>
        <w:outlineLvl w:val="2"/>
        <w:rPr>
          <w:rFonts w:ascii="Calibri" w:eastAsia="Times New Roman" w:hAnsi="Calibri" w:cs="Calibri"/>
          <w:b/>
          <w:color w:val="C45911"/>
          <w:sz w:val="20"/>
          <w:szCs w:val="20"/>
          <w:lang w:eastAsia="fr-FR"/>
        </w:rPr>
      </w:pPr>
      <w:bookmarkStart w:id="333" w:name="_Toc210155584"/>
      <w:r w:rsidRPr="00330BE3">
        <w:rPr>
          <w:rFonts w:ascii="Calibri" w:eastAsia="Times New Roman" w:hAnsi="Calibri" w:cs="Calibri"/>
          <w:b/>
          <w:color w:val="C45911"/>
          <w:sz w:val="20"/>
          <w:szCs w:val="20"/>
          <w:lang w:eastAsia="fr-FR"/>
        </w:rPr>
        <w:t>9.4.2 Une garantie particulière pièces et main d’œuvre est imposée pour les équipements suivants :</w:t>
      </w:r>
      <w:bookmarkEnd w:id="333"/>
    </w:p>
    <w:p w14:paraId="0CCDF109"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DE1ACA2" w14:textId="77777777" w:rsidR="00F71233" w:rsidRPr="00DB357D" w:rsidRDefault="00F71233" w:rsidP="00F71233">
      <w:pPr>
        <w:jc w:val="both"/>
        <w:rPr>
          <w:rFonts w:cstheme="minorHAnsi"/>
          <w:sz w:val="20"/>
          <w:szCs w:val="20"/>
        </w:rPr>
      </w:pPr>
      <w:r w:rsidRPr="00DB357D">
        <w:rPr>
          <w:rFonts w:cstheme="minorHAnsi"/>
          <w:sz w:val="20"/>
          <w:szCs w:val="20"/>
        </w:rPr>
        <w:t xml:space="preserve">L’entrepreneur garantit contractuellement le MO pendant une durée de </w:t>
      </w:r>
      <w:r w:rsidRPr="00DB357D">
        <w:rPr>
          <w:rFonts w:cstheme="minorHAnsi"/>
          <w:b/>
          <w:sz w:val="20"/>
          <w:szCs w:val="20"/>
        </w:rPr>
        <w:t>03 ans sur l’ensemble des terrassements, des plantations et 05 ans sur l’ensemble des ouvrages enterrés et de voirie.</w:t>
      </w:r>
      <w:r w:rsidRPr="00DB357D">
        <w:rPr>
          <w:rFonts w:cstheme="minorHAnsi"/>
          <w:sz w:val="20"/>
          <w:szCs w:val="20"/>
        </w:rPr>
        <w:t xml:space="preserve"> Cette garantie engage l’entrepreneur dans le cas où la tenue des matériaux et fournitures ne serait pas satisfaisante, à effectuer le remplacement ou la réparation du problème constaté. (Cf annexe n°04 au présent CCAP)</w:t>
      </w:r>
    </w:p>
    <w:p w14:paraId="75A88815" w14:textId="77777777" w:rsidR="00F71233" w:rsidRPr="00DB357D" w:rsidRDefault="00F71233" w:rsidP="00F71233">
      <w:pPr>
        <w:jc w:val="both"/>
        <w:rPr>
          <w:rFonts w:cstheme="minorHAnsi"/>
          <w:sz w:val="20"/>
          <w:szCs w:val="20"/>
        </w:rPr>
      </w:pPr>
      <w:r w:rsidRPr="00DB357D">
        <w:rPr>
          <w:rFonts w:cstheme="minorHAnsi"/>
          <w:sz w:val="20"/>
          <w:szCs w:val="20"/>
        </w:rPr>
        <w:t>L’entrepreneur sera dégagé de ses obligations si le défaut provient d’une utilisation non conforme de l’équipement, ou s’il provient du fait de l’utilisateur.</w:t>
      </w:r>
    </w:p>
    <w:p w14:paraId="7DD223D7"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garantie particulière prend effet, pour la durée prévue ci-dessus, à la réception de l’ouvrage ou en cas de réceptions partielles, à la date de la dernière des réceptions partielles (intégralité de l’ouvrage réceptionné).</w:t>
      </w:r>
    </w:p>
    <w:p w14:paraId="01B5FA8D" w14:textId="77777777" w:rsidR="00330BE3" w:rsidRPr="00330BE3" w:rsidRDefault="00330BE3" w:rsidP="00330BE3">
      <w:pPr>
        <w:spacing w:after="0" w:line="240" w:lineRule="auto"/>
        <w:jc w:val="both"/>
        <w:rPr>
          <w:rFonts w:ascii="Calibri" w:eastAsia="Times New Roman" w:hAnsi="Calibri" w:cs="Calibri"/>
          <w:b/>
          <w:sz w:val="20"/>
          <w:szCs w:val="20"/>
          <w:lang w:eastAsia="fr-FR"/>
        </w:rPr>
      </w:pPr>
      <w:r w:rsidRPr="00330BE3">
        <w:rPr>
          <w:rFonts w:ascii="Calibri" w:eastAsia="Times New Roman" w:hAnsi="Calibri" w:cs="Calibri"/>
          <w:b/>
          <w:sz w:val="20"/>
          <w:szCs w:val="20"/>
          <w:lang w:eastAsia="fr-FR"/>
        </w:rPr>
        <w:t>La garantie particulière est distincte de la garantie de parfait achèvement.</w:t>
      </w:r>
    </w:p>
    <w:p w14:paraId="3D59A80C"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390B060" w14:textId="77777777" w:rsidR="00330BE3" w:rsidRPr="00330BE3" w:rsidRDefault="00330BE3" w:rsidP="00CB513B">
      <w:pPr>
        <w:numPr>
          <w:ilvl w:val="1"/>
          <w:numId w:val="21"/>
        </w:numPr>
        <w:spacing w:after="0" w:line="240" w:lineRule="auto"/>
        <w:ind w:left="0" w:firstLine="0"/>
        <w:jc w:val="both"/>
        <w:outlineLvl w:val="1"/>
        <w:rPr>
          <w:rFonts w:ascii="Calibri" w:eastAsia="Times New Roman" w:hAnsi="Calibri" w:cs="Calibri"/>
          <w:b/>
          <w:sz w:val="20"/>
          <w:szCs w:val="20"/>
          <w:lang w:eastAsia="fr-FR"/>
        </w:rPr>
      </w:pPr>
      <w:bookmarkStart w:id="334" w:name="_Toc269882487"/>
      <w:bookmarkStart w:id="335" w:name="_Toc269888758"/>
      <w:bookmarkStart w:id="336" w:name="_Toc210155585"/>
      <w:r w:rsidRPr="00330BE3">
        <w:rPr>
          <w:rFonts w:ascii="Calibri" w:eastAsia="Times New Roman" w:hAnsi="Calibri" w:cs="Calibri"/>
          <w:b/>
          <w:sz w:val="20"/>
          <w:szCs w:val="20"/>
          <w:lang w:eastAsia="fr-FR"/>
        </w:rPr>
        <w:t>Assurances obligatoires des travaux</w:t>
      </w:r>
      <w:bookmarkEnd w:id="334"/>
      <w:bookmarkEnd w:id="335"/>
      <w:bookmarkEnd w:id="336"/>
    </w:p>
    <w:p w14:paraId="50CB1F73" w14:textId="6C001B41"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Chaque entreprise est directement et personnellement responsable vis à vis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des travaux compris dans son marché.</w:t>
      </w:r>
    </w:p>
    <w:p w14:paraId="1B82710C"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6378CE8" w14:textId="57F9BA3D" w:rsidR="00330BE3" w:rsidRPr="00330BE3" w:rsidRDefault="00330BE3" w:rsidP="00CB513B">
      <w:pPr>
        <w:numPr>
          <w:ilvl w:val="2"/>
          <w:numId w:val="49"/>
        </w:numPr>
        <w:tabs>
          <w:tab w:val="left" w:pos="851"/>
          <w:tab w:val="left" w:pos="1701"/>
        </w:tabs>
        <w:spacing w:after="0" w:line="240" w:lineRule="auto"/>
        <w:contextualSpacing/>
        <w:jc w:val="both"/>
        <w:outlineLvl w:val="2"/>
        <w:rPr>
          <w:rFonts w:ascii="Calibri" w:eastAsia="Times New Roman" w:hAnsi="Calibri" w:cs="Calibri"/>
          <w:b/>
          <w:color w:val="C45911"/>
          <w:sz w:val="20"/>
          <w:szCs w:val="20"/>
          <w:lang w:eastAsia="fr-FR"/>
        </w:rPr>
      </w:pPr>
      <w:bookmarkStart w:id="337" w:name="_Toc483226862"/>
      <w:bookmarkStart w:id="338" w:name="_Toc210155586"/>
      <w:r w:rsidRPr="00330BE3">
        <w:rPr>
          <w:rFonts w:ascii="Calibri" w:eastAsia="Times New Roman" w:hAnsi="Calibri" w:cs="Calibri"/>
          <w:b/>
          <w:color w:val="C45911"/>
          <w:sz w:val="20"/>
          <w:szCs w:val="20"/>
          <w:lang w:eastAsia="fr-FR"/>
        </w:rPr>
        <w:t xml:space="preserve">Assurances à souscrire obligatoirement par le </w:t>
      </w:r>
      <w:r w:rsidR="001636DE">
        <w:rPr>
          <w:rFonts w:ascii="Calibri" w:eastAsia="Times New Roman" w:hAnsi="Calibri" w:cs="Calibri"/>
          <w:b/>
          <w:color w:val="C45911"/>
          <w:sz w:val="20"/>
          <w:szCs w:val="20"/>
          <w:lang w:eastAsia="fr-FR"/>
        </w:rPr>
        <w:t>MO</w:t>
      </w:r>
      <w:bookmarkEnd w:id="337"/>
      <w:bookmarkEnd w:id="338"/>
    </w:p>
    <w:p w14:paraId="4C259F49" w14:textId="77777777" w:rsidR="00330BE3" w:rsidRPr="00330BE3" w:rsidRDefault="00330BE3" w:rsidP="00CB513B">
      <w:pPr>
        <w:numPr>
          <w:ilvl w:val="0"/>
          <w:numId w:val="63"/>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Assurance de dommages obligatoire (DO) résultant des articles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242-1 à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242-4 et R 242-1 à R 242-2 du code des assurances de la Nouvelle-Calédonie ;</w:t>
      </w:r>
    </w:p>
    <w:p w14:paraId="5A5C88DD" w14:textId="77777777" w:rsidR="00330BE3" w:rsidRPr="00330BE3" w:rsidRDefault="00330BE3" w:rsidP="00CB513B">
      <w:pPr>
        <w:numPr>
          <w:ilvl w:val="0"/>
          <w:numId w:val="63"/>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Pour les chantiers dont le montant des travaux excède un milliard huit cent millions de francs CFP, l’assurance contrat collectif de responsabilité décennale (CCRD) ;</w:t>
      </w:r>
    </w:p>
    <w:p w14:paraId="2AFB5BDB" w14:textId="77777777" w:rsidR="00330BE3" w:rsidRPr="00330BE3" w:rsidRDefault="00330BE3" w:rsidP="00CB513B">
      <w:pPr>
        <w:numPr>
          <w:ilvl w:val="0"/>
          <w:numId w:val="63"/>
        </w:numPr>
        <w:spacing w:after="0" w:line="240" w:lineRule="auto"/>
        <w:contextualSpacing/>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Assurance de responsabilité obligatoire (CNR) résultant des articles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241-1,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241-2, R 241-1 et R 241-1-1 du code des assurances de la Nouvelle-Calédonie , pour les chantiers soumis au seuil de déclenchement de cette assurance.</w:t>
      </w:r>
    </w:p>
    <w:p w14:paraId="07FFA4AC" w14:textId="77777777" w:rsidR="00330BE3" w:rsidRPr="00330BE3" w:rsidRDefault="00330BE3" w:rsidP="00330BE3">
      <w:pPr>
        <w:spacing w:after="0" w:line="240" w:lineRule="auto"/>
        <w:ind w:left="720"/>
        <w:contextualSpacing/>
        <w:jc w:val="both"/>
        <w:rPr>
          <w:rFonts w:ascii="Calibri" w:eastAsia="Times New Roman" w:hAnsi="Calibri" w:cs="Calibri"/>
          <w:sz w:val="20"/>
          <w:szCs w:val="20"/>
          <w:lang w:eastAsia="fr-FR"/>
        </w:rPr>
      </w:pPr>
    </w:p>
    <w:p w14:paraId="755D123A" w14:textId="7A24ACB3" w:rsidR="00330BE3" w:rsidRPr="00330BE3" w:rsidRDefault="00330BE3" w:rsidP="00CB513B">
      <w:pPr>
        <w:numPr>
          <w:ilvl w:val="2"/>
          <w:numId w:val="49"/>
        </w:numPr>
        <w:tabs>
          <w:tab w:val="left" w:pos="851"/>
          <w:tab w:val="left" w:pos="1701"/>
        </w:tabs>
        <w:spacing w:after="0" w:line="240" w:lineRule="auto"/>
        <w:contextualSpacing/>
        <w:jc w:val="both"/>
        <w:outlineLvl w:val="2"/>
        <w:rPr>
          <w:rFonts w:ascii="Calibri" w:eastAsia="Times New Roman" w:hAnsi="Calibri" w:cs="Calibri"/>
          <w:b/>
          <w:color w:val="C45911"/>
          <w:sz w:val="20"/>
          <w:szCs w:val="20"/>
          <w:lang w:eastAsia="fr-FR"/>
        </w:rPr>
      </w:pPr>
      <w:bookmarkStart w:id="339" w:name="_Toc210155587"/>
      <w:r w:rsidRPr="00330BE3">
        <w:rPr>
          <w:rFonts w:ascii="Calibri" w:eastAsia="Times New Roman" w:hAnsi="Calibri" w:cs="Calibri"/>
          <w:b/>
          <w:color w:val="C45911"/>
          <w:sz w:val="20"/>
          <w:szCs w:val="20"/>
          <w:lang w:eastAsia="fr-FR"/>
        </w:rPr>
        <w:t xml:space="preserve">Assurance facultative qui peut être souscrite par le </w:t>
      </w:r>
      <w:r w:rsidR="001636DE">
        <w:rPr>
          <w:rFonts w:ascii="Calibri" w:eastAsia="Times New Roman" w:hAnsi="Calibri" w:cs="Calibri"/>
          <w:b/>
          <w:color w:val="C45911"/>
          <w:sz w:val="20"/>
          <w:szCs w:val="20"/>
          <w:lang w:eastAsia="fr-FR"/>
        </w:rPr>
        <w:t>MO</w:t>
      </w:r>
      <w:bookmarkEnd w:id="339"/>
    </w:p>
    <w:p w14:paraId="19A96CD6" w14:textId="75FF28AF" w:rsidR="00330BE3" w:rsidRDefault="00BA34E9" w:rsidP="00330BE3">
      <w:pPr>
        <w:spacing w:after="0" w:line="240" w:lineRule="auto"/>
        <w:jc w:val="both"/>
        <w:rPr>
          <w:rFonts w:ascii="Calibri" w:eastAsia="Calibri" w:hAnsi="Calibri" w:cs="Calibri"/>
          <w:b/>
          <w:bCs/>
          <w:color w:val="5B9BD5"/>
          <w:sz w:val="20"/>
          <w:szCs w:val="20"/>
        </w:rPr>
      </w:pPr>
      <w:r>
        <w:rPr>
          <w:rFonts w:ascii="Calibri" w:eastAsia="Calibri" w:hAnsi="Calibri" w:cs="Calibri"/>
          <w:bCs/>
          <w:sz w:val="20"/>
          <w:szCs w:val="20"/>
        </w:rPr>
        <w:t>Sans objet</w:t>
      </w:r>
    </w:p>
    <w:p w14:paraId="35C49130" w14:textId="5102C04B" w:rsidR="00466BE4" w:rsidRDefault="00466BE4" w:rsidP="00330BE3">
      <w:pPr>
        <w:spacing w:after="0" w:line="240" w:lineRule="auto"/>
        <w:jc w:val="both"/>
        <w:rPr>
          <w:rFonts w:ascii="Calibri" w:eastAsia="Calibri" w:hAnsi="Calibri" w:cs="Calibri"/>
          <w:bCs/>
          <w:sz w:val="20"/>
          <w:szCs w:val="20"/>
        </w:rPr>
      </w:pPr>
    </w:p>
    <w:p w14:paraId="6A6AE9EB" w14:textId="77777777" w:rsidR="00466BE4" w:rsidRPr="000020FC" w:rsidRDefault="00466BE4" w:rsidP="000020FC">
      <w:pPr>
        <w:numPr>
          <w:ilvl w:val="2"/>
          <w:numId w:val="49"/>
        </w:numPr>
        <w:tabs>
          <w:tab w:val="left" w:pos="851"/>
          <w:tab w:val="left" w:pos="1701"/>
        </w:tabs>
        <w:spacing w:after="0" w:line="240" w:lineRule="auto"/>
        <w:contextualSpacing/>
        <w:jc w:val="both"/>
        <w:outlineLvl w:val="2"/>
        <w:rPr>
          <w:rFonts w:ascii="Calibri" w:eastAsia="Times New Roman" w:hAnsi="Calibri" w:cs="Calibri"/>
          <w:b/>
          <w:color w:val="C45911"/>
          <w:sz w:val="20"/>
          <w:szCs w:val="20"/>
          <w:lang w:eastAsia="fr-FR"/>
        </w:rPr>
      </w:pPr>
      <w:bookmarkStart w:id="340" w:name="_Toc48317696"/>
      <w:bookmarkStart w:id="341" w:name="_Toc210155588"/>
      <w:r w:rsidRPr="000020FC">
        <w:rPr>
          <w:rFonts w:ascii="Calibri" w:eastAsia="Times New Roman" w:hAnsi="Calibri" w:cs="Calibri"/>
          <w:b/>
          <w:color w:val="C45911"/>
          <w:sz w:val="20"/>
          <w:szCs w:val="20"/>
          <w:lang w:eastAsia="fr-FR"/>
        </w:rPr>
        <w:t>Assurance Responsabilité Civile Professionnelle</w:t>
      </w:r>
      <w:bookmarkEnd w:id="340"/>
      <w:bookmarkEnd w:id="341"/>
      <w:r w:rsidRPr="000020FC">
        <w:rPr>
          <w:rFonts w:ascii="Calibri" w:eastAsia="Times New Roman" w:hAnsi="Calibri" w:cs="Calibri"/>
          <w:b/>
          <w:color w:val="C45911"/>
          <w:sz w:val="20"/>
          <w:szCs w:val="20"/>
          <w:lang w:eastAsia="fr-FR"/>
        </w:rPr>
        <w:t xml:space="preserve"> </w:t>
      </w:r>
    </w:p>
    <w:p w14:paraId="229CD2AF" w14:textId="77777777" w:rsidR="00466BE4" w:rsidRPr="00DB357D" w:rsidRDefault="00466BE4" w:rsidP="00466BE4">
      <w:pPr>
        <w:pStyle w:val="Paragraphedeliste"/>
        <w:ind w:left="0"/>
        <w:jc w:val="both"/>
        <w:rPr>
          <w:rFonts w:asciiTheme="minorHAnsi" w:hAnsiTheme="minorHAnsi" w:cstheme="minorHAnsi"/>
          <w:sz w:val="20"/>
          <w:szCs w:val="20"/>
        </w:rPr>
      </w:pPr>
      <w:r w:rsidRPr="00DB357D">
        <w:rPr>
          <w:rFonts w:asciiTheme="minorHAnsi" w:hAnsiTheme="minorHAnsi" w:cstheme="minorHAnsi"/>
          <w:sz w:val="20"/>
          <w:szCs w:val="20"/>
        </w:rPr>
        <w:t xml:space="preserve">Tous les entrepreneurs sont tenus de contracter, chacun en ce qui le concerne, une police d'assurance individuelle de responsabilité civile de chef d'entreprise pour couvrir, pendant la période contractuelle du chantier, les conséquences pécuniaires des dommages de toute nature causés aux tiers. </w:t>
      </w:r>
    </w:p>
    <w:p w14:paraId="754B5624" w14:textId="77777777" w:rsidR="00466BE4" w:rsidRPr="00DB357D" w:rsidRDefault="00466BE4" w:rsidP="00466BE4">
      <w:pPr>
        <w:pStyle w:val="Paragraphedeliste"/>
        <w:ind w:left="0"/>
        <w:jc w:val="both"/>
        <w:rPr>
          <w:rFonts w:asciiTheme="minorHAnsi" w:hAnsiTheme="minorHAnsi" w:cstheme="minorHAnsi"/>
          <w:sz w:val="20"/>
          <w:szCs w:val="20"/>
        </w:rPr>
      </w:pPr>
      <w:r w:rsidRPr="00DB357D">
        <w:rPr>
          <w:rFonts w:asciiTheme="minorHAnsi" w:hAnsiTheme="minorHAnsi" w:cstheme="minorHAnsi"/>
          <w:sz w:val="20"/>
          <w:szCs w:val="20"/>
        </w:rPr>
        <w:t xml:space="preserve">Les entrepreneurs s’engagent à produire, avant la fin de la période de préparation, une attestation en cours de validité de la compagnie d'Assurance prouvant leur souscription à cette police. </w:t>
      </w:r>
      <w:proofErr w:type="spellStart"/>
      <w:r w:rsidRPr="00DB357D">
        <w:rPr>
          <w:rFonts w:asciiTheme="minorHAnsi" w:hAnsiTheme="minorHAnsi" w:cstheme="minorHAnsi"/>
          <w:sz w:val="20"/>
          <w:szCs w:val="20"/>
        </w:rPr>
        <w:t>Egalement</w:t>
      </w:r>
      <w:proofErr w:type="spellEnd"/>
      <w:r w:rsidRPr="00DB357D">
        <w:rPr>
          <w:rFonts w:asciiTheme="minorHAnsi" w:hAnsiTheme="minorHAnsi" w:cstheme="minorHAnsi"/>
          <w:sz w:val="20"/>
          <w:szCs w:val="20"/>
        </w:rPr>
        <w:t>, ils s’engagent à produire l’attestation de renouvellement chaque année pendant toute la durée du chantier.</w:t>
      </w:r>
    </w:p>
    <w:p w14:paraId="13C10C9C"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00D7F5B" w14:textId="77777777" w:rsidR="00330BE3" w:rsidRPr="00FD2857" w:rsidRDefault="00330BE3" w:rsidP="00CB513B">
      <w:pPr>
        <w:numPr>
          <w:ilvl w:val="2"/>
          <w:numId w:val="49"/>
        </w:numPr>
        <w:tabs>
          <w:tab w:val="left" w:pos="851"/>
          <w:tab w:val="left" w:pos="1701"/>
        </w:tabs>
        <w:spacing w:after="0" w:line="240" w:lineRule="auto"/>
        <w:contextualSpacing/>
        <w:jc w:val="both"/>
        <w:outlineLvl w:val="2"/>
        <w:rPr>
          <w:rFonts w:ascii="Calibri" w:eastAsia="Times New Roman" w:hAnsi="Calibri" w:cs="Calibri"/>
          <w:b/>
          <w:color w:val="C45911"/>
          <w:sz w:val="20"/>
          <w:szCs w:val="20"/>
          <w:lang w:eastAsia="fr-FR"/>
        </w:rPr>
      </w:pPr>
      <w:bookmarkStart w:id="342" w:name="_Toc483226863"/>
      <w:bookmarkStart w:id="343" w:name="_Toc210155589"/>
      <w:r w:rsidRPr="00FD2857">
        <w:rPr>
          <w:rFonts w:ascii="Calibri" w:eastAsia="Times New Roman" w:hAnsi="Calibri" w:cs="Calibri"/>
          <w:b/>
          <w:color w:val="C45911"/>
          <w:sz w:val="20"/>
          <w:szCs w:val="20"/>
          <w:lang w:eastAsia="fr-FR"/>
        </w:rPr>
        <w:t xml:space="preserve">Assurance </w:t>
      </w:r>
      <w:bookmarkEnd w:id="342"/>
      <w:r w:rsidRPr="00FD2857">
        <w:rPr>
          <w:rFonts w:ascii="Calibri" w:eastAsia="Times New Roman" w:hAnsi="Calibri" w:cs="Calibri"/>
          <w:b/>
          <w:color w:val="C45911"/>
          <w:sz w:val="20"/>
          <w:szCs w:val="20"/>
          <w:lang w:eastAsia="fr-FR"/>
        </w:rPr>
        <w:t>à souscrire obligatoirement par les entreprises</w:t>
      </w:r>
      <w:bookmarkEnd w:id="343"/>
      <w:r w:rsidRPr="00FD2857">
        <w:rPr>
          <w:rFonts w:ascii="Calibri" w:eastAsia="Times New Roman" w:hAnsi="Calibri" w:cs="Calibri"/>
          <w:b/>
          <w:color w:val="C45911"/>
          <w:sz w:val="20"/>
          <w:szCs w:val="20"/>
          <w:lang w:eastAsia="fr-FR"/>
        </w:rPr>
        <w:t xml:space="preserve"> </w:t>
      </w:r>
    </w:p>
    <w:p w14:paraId="50DBB939" w14:textId="77777777" w:rsidR="00330BE3" w:rsidRPr="00FD2857" w:rsidRDefault="00330BE3" w:rsidP="00CB513B">
      <w:pPr>
        <w:numPr>
          <w:ilvl w:val="0"/>
          <w:numId w:val="64"/>
        </w:numPr>
        <w:spacing w:after="0" w:line="240" w:lineRule="auto"/>
        <w:contextualSpacing/>
        <w:jc w:val="both"/>
        <w:rPr>
          <w:rFonts w:ascii="Calibri" w:eastAsia="Times New Roman" w:hAnsi="Calibri" w:cs="Calibri"/>
          <w:sz w:val="20"/>
          <w:szCs w:val="20"/>
          <w:lang w:eastAsia="fr-FR"/>
        </w:rPr>
      </w:pPr>
      <w:r w:rsidRPr="00FD2857">
        <w:rPr>
          <w:rFonts w:ascii="Calibri" w:eastAsia="Times New Roman" w:hAnsi="Calibri" w:cs="Calibri"/>
          <w:sz w:val="20"/>
          <w:szCs w:val="20"/>
          <w:lang w:eastAsia="fr-FR"/>
        </w:rPr>
        <w:t xml:space="preserve">Assurance de responsabilité </w:t>
      </w:r>
      <w:r w:rsidRPr="00607E39">
        <w:rPr>
          <w:rFonts w:ascii="Calibri" w:eastAsia="Times New Roman" w:hAnsi="Calibri" w:cs="Calibri"/>
          <w:sz w:val="20"/>
          <w:szCs w:val="20"/>
          <w:lang w:eastAsia="fr-FR"/>
        </w:rPr>
        <w:t>décennale</w:t>
      </w:r>
      <w:r w:rsidRPr="00FD2857">
        <w:rPr>
          <w:rFonts w:ascii="Calibri" w:eastAsia="Times New Roman" w:hAnsi="Calibri" w:cs="Calibri"/>
          <w:sz w:val="20"/>
          <w:szCs w:val="20"/>
          <w:lang w:eastAsia="fr-FR"/>
        </w:rPr>
        <w:t xml:space="preserve"> résultant de l’article </w:t>
      </w:r>
      <w:proofErr w:type="spellStart"/>
      <w:r w:rsidRPr="00FD2857">
        <w:rPr>
          <w:rFonts w:ascii="Calibri" w:eastAsia="Times New Roman" w:hAnsi="Calibri" w:cs="Calibri"/>
          <w:sz w:val="20"/>
          <w:szCs w:val="20"/>
          <w:lang w:eastAsia="fr-FR"/>
        </w:rPr>
        <w:t>Lp</w:t>
      </w:r>
      <w:proofErr w:type="spellEnd"/>
      <w:r w:rsidRPr="00FD2857">
        <w:rPr>
          <w:rFonts w:ascii="Calibri" w:eastAsia="Times New Roman" w:hAnsi="Calibri" w:cs="Calibri"/>
          <w:sz w:val="20"/>
          <w:szCs w:val="20"/>
          <w:lang w:eastAsia="fr-FR"/>
        </w:rPr>
        <w:t xml:space="preserve"> 241-1 du code des assurances de la Nouvelle-Calédonie.</w:t>
      </w:r>
    </w:p>
    <w:p w14:paraId="5AE69560" w14:textId="77777777" w:rsidR="00330BE3" w:rsidRPr="00FD2857" w:rsidRDefault="00330BE3" w:rsidP="00330BE3">
      <w:pPr>
        <w:spacing w:after="0" w:line="240" w:lineRule="auto"/>
        <w:jc w:val="both"/>
        <w:rPr>
          <w:rFonts w:ascii="Calibri" w:eastAsia="Times New Roman" w:hAnsi="Calibri" w:cs="Calibri"/>
          <w:sz w:val="20"/>
          <w:szCs w:val="20"/>
          <w:lang w:eastAsia="fr-FR"/>
        </w:rPr>
      </w:pPr>
      <w:r w:rsidRPr="00FD2857">
        <w:rPr>
          <w:rFonts w:ascii="Calibri" w:eastAsia="Times New Roman" w:hAnsi="Calibri" w:cs="Calibri"/>
          <w:sz w:val="20"/>
          <w:szCs w:val="20"/>
          <w:lang w:eastAsia="fr-FR"/>
        </w:rPr>
        <w:t xml:space="preserve">L’assurance de responsabilité </w:t>
      </w:r>
      <w:r w:rsidRPr="00607E39">
        <w:rPr>
          <w:rFonts w:ascii="Calibri" w:eastAsia="Times New Roman" w:hAnsi="Calibri" w:cs="Calibri"/>
          <w:sz w:val="20"/>
          <w:szCs w:val="20"/>
          <w:lang w:eastAsia="fr-FR"/>
        </w:rPr>
        <w:t>décennale</w:t>
      </w:r>
      <w:r w:rsidRPr="00FD2857">
        <w:rPr>
          <w:rFonts w:ascii="Calibri" w:eastAsia="Times New Roman" w:hAnsi="Calibri" w:cs="Calibri"/>
          <w:sz w:val="20"/>
          <w:szCs w:val="20"/>
          <w:lang w:eastAsia="fr-FR"/>
        </w:rPr>
        <w:t xml:space="preserve"> concerne les personnes physiques ou morales impliquées dans l’acte de construire et dont la présomption de responsabilité peut être engagée sur le fondement de l’article 1792 du code civil applicable en Nouvelle-Calédonie qui précise : « Si l’édifice construit à prix fait, périt en tout ou partie par le vice de la construction, même par le vice du sol, les architectes et entrepreneurs en sont responsables pendant 10 ans. »</w:t>
      </w:r>
    </w:p>
    <w:p w14:paraId="5AFD5984" w14:textId="77777777" w:rsidR="00330BE3" w:rsidRPr="00FD2857" w:rsidRDefault="00330BE3" w:rsidP="00330BE3">
      <w:pPr>
        <w:spacing w:after="0" w:line="240" w:lineRule="auto"/>
        <w:jc w:val="both"/>
        <w:rPr>
          <w:rFonts w:ascii="Calibri" w:eastAsia="Times New Roman" w:hAnsi="Calibri" w:cs="Calibri"/>
          <w:sz w:val="20"/>
          <w:szCs w:val="20"/>
          <w:lang w:eastAsia="fr-FR"/>
        </w:rPr>
      </w:pPr>
    </w:p>
    <w:p w14:paraId="44600E65" w14:textId="77777777" w:rsidR="00330BE3" w:rsidRPr="00FD2857" w:rsidRDefault="00330BE3" w:rsidP="00330BE3">
      <w:pPr>
        <w:spacing w:after="0" w:line="240" w:lineRule="auto"/>
        <w:jc w:val="both"/>
        <w:rPr>
          <w:rFonts w:ascii="Calibri" w:eastAsia="Times New Roman" w:hAnsi="Calibri" w:cs="Calibri"/>
          <w:sz w:val="20"/>
          <w:szCs w:val="20"/>
          <w:lang w:eastAsia="fr-FR"/>
        </w:rPr>
      </w:pPr>
      <w:r w:rsidRPr="00FD2857">
        <w:rPr>
          <w:rFonts w:ascii="Calibri" w:eastAsia="Times New Roman" w:hAnsi="Calibri" w:cs="Calibri"/>
          <w:sz w:val="20"/>
          <w:szCs w:val="20"/>
          <w:lang w:eastAsia="fr-FR"/>
        </w:rPr>
        <w:t>Elle couvrira jusqu’à concurrence du montant total des travaux les responsabilités qui peuvent incomber aux constructeurs, conformément aux dispositions légales.</w:t>
      </w:r>
    </w:p>
    <w:p w14:paraId="341512AE" w14:textId="77777777" w:rsidR="00330BE3" w:rsidRDefault="00330BE3" w:rsidP="00330BE3">
      <w:pPr>
        <w:spacing w:after="0" w:line="240" w:lineRule="auto"/>
        <w:jc w:val="both"/>
        <w:rPr>
          <w:rFonts w:ascii="Calibri" w:eastAsia="Times New Roman" w:hAnsi="Calibri" w:cs="Calibri"/>
          <w:sz w:val="20"/>
          <w:szCs w:val="20"/>
          <w:lang w:eastAsia="fr-FR"/>
        </w:rPr>
      </w:pPr>
    </w:p>
    <w:p w14:paraId="6088E2B5" w14:textId="77777777" w:rsidR="0085093E" w:rsidRPr="00330BE3" w:rsidRDefault="0085093E" w:rsidP="00330BE3">
      <w:pPr>
        <w:spacing w:after="0" w:line="240" w:lineRule="auto"/>
        <w:jc w:val="both"/>
        <w:rPr>
          <w:rFonts w:ascii="Calibri" w:eastAsia="Times New Roman" w:hAnsi="Calibri" w:cs="Calibri"/>
          <w:sz w:val="20"/>
          <w:szCs w:val="20"/>
          <w:lang w:eastAsia="fr-FR"/>
        </w:rPr>
      </w:pPr>
    </w:p>
    <w:p w14:paraId="277A7CD2" w14:textId="77777777" w:rsidR="00330BE3" w:rsidRPr="00330BE3" w:rsidRDefault="00330BE3" w:rsidP="00CB513B">
      <w:pPr>
        <w:numPr>
          <w:ilvl w:val="1"/>
          <w:numId w:val="49"/>
        </w:numPr>
        <w:spacing w:after="0" w:line="240" w:lineRule="auto"/>
        <w:jc w:val="both"/>
        <w:outlineLvl w:val="1"/>
        <w:rPr>
          <w:rFonts w:ascii="Calibri" w:eastAsia="Times New Roman" w:hAnsi="Calibri" w:cs="Calibri"/>
          <w:b/>
          <w:sz w:val="20"/>
          <w:szCs w:val="20"/>
          <w:lang w:eastAsia="fr-FR"/>
        </w:rPr>
      </w:pPr>
      <w:bookmarkStart w:id="344" w:name="_Toc269882489"/>
      <w:bookmarkStart w:id="345" w:name="_Toc269888760"/>
      <w:bookmarkStart w:id="346" w:name="_Toc210155590"/>
      <w:r w:rsidRPr="00330BE3">
        <w:rPr>
          <w:rFonts w:ascii="Calibri" w:eastAsia="Times New Roman" w:hAnsi="Calibri" w:cs="Calibri"/>
          <w:b/>
          <w:sz w:val="20"/>
          <w:szCs w:val="20"/>
          <w:lang w:eastAsia="fr-FR"/>
        </w:rPr>
        <w:lastRenderedPageBreak/>
        <w:t>Contrôle spécifique des travaux d'électricité</w:t>
      </w:r>
      <w:bookmarkEnd w:id="344"/>
      <w:bookmarkEnd w:id="345"/>
      <w:bookmarkEnd w:id="346"/>
    </w:p>
    <w:p w14:paraId="21135570" w14:textId="5166A806" w:rsidR="00330BE3" w:rsidRPr="00330BE3" w:rsidRDefault="00330BE3" w:rsidP="00330BE3">
      <w:pPr>
        <w:spacing w:after="0" w:line="240" w:lineRule="auto"/>
        <w:jc w:val="both"/>
        <w:rPr>
          <w:rFonts w:ascii="Calibri" w:eastAsia="Times New Roman" w:hAnsi="Calibri" w:cs="Calibri"/>
          <w:sz w:val="20"/>
          <w:szCs w:val="20"/>
          <w:lang w:eastAsia="fr-FR"/>
        </w:rPr>
      </w:pPr>
      <w:bookmarkStart w:id="347" w:name="_Toc269837590"/>
      <w:bookmarkStart w:id="348" w:name="_Toc269882139"/>
      <w:bookmarkStart w:id="349" w:name="_Toc269882490"/>
      <w:bookmarkStart w:id="350" w:name="_Toc269888761"/>
      <w:bookmarkStart w:id="351" w:name="_Toc269907398"/>
      <w:bookmarkStart w:id="352" w:name="_Toc269907475"/>
      <w:bookmarkStart w:id="353" w:name="_Toc269907717"/>
      <w:r w:rsidRPr="00D1421A">
        <w:rPr>
          <w:rFonts w:ascii="Calibri" w:eastAsia="Times New Roman" w:hAnsi="Calibri" w:cs="Calibri"/>
          <w:sz w:val="20"/>
          <w:szCs w:val="20"/>
          <w:lang w:eastAsia="fr-FR"/>
        </w:rPr>
        <w:t xml:space="preserve">Un contrôle spécifique </w:t>
      </w:r>
      <w:r w:rsidR="006F55A3" w:rsidRPr="00D1421A">
        <w:rPr>
          <w:rFonts w:ascii="Calibri" w:eastAsia="Times New Roman" w:hAnsi="Calibri" w:cs="Calibri"/>
          <w:sz w:val="20"/>
          <w:szCs w:val="20"/>
          <w:lang w:eastAsia="fr-FR"/>
        </w:rPr>
        <w:t xml:space="preserve">COTSUEL </w:t>
      </w:r>
      <w:r w:rsidRPr="00D1421A">
        <w:rPr>
          <w:rFonts w:ascii="Calibri" w:eastAsia="Times New Roman" w:hAnsi="Calibri" w:cs="Calibri"/>
          <w:sz w:val="20"/>
          <w:szCs w:val="20"/>
          <w:lang w:eastAsia="fr-FR"/>
        </w:rPr>
        <w:t>des travaux d'électricité sera à la charge d</w:t>
      </w:r>
      <w:r w:rsidR="00D1421A" w:rsidRPr="00D1421A">
        <w:rPr>
          <w:rFonts w:ascii="Calibri" w:eastAsia="Times New Roman" w:hAnsi="Calibri" w:cs="Calibri"/>
          <w:sz w:val="20"/>
          <w:szCs w:val="20"/>
          <w:lang w:eastAsia="fr-FR"/>
        </w:rPr>
        <w:t>u maître d’ouvrage à travers son contrôleur technique.</w:t>
      </w:r>
    </w:p>
    <w:p w14:paraId="57C4B7B5"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0C8854E"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354" w:name="_Toc210155591"/>
      <w:r w:rsidRPr="00330BE3">
        <w:rPr>
          <w:rFonts w:ascii="Calibri" w:eastAsia="Times New Roman" w:hAnsi="Calibri" w:cs="Calibri"/>
          <w:b/>
          <w:caps/>
          <w:color w:val="FFFFFF"/>
          <w:sz w:val="20"/>
          <w:szCs w:val="20"/>
          <w:lang w:eastAsia="fr-FR"/>
        </w:rPr>
        <w:t>ARTICLE 10 - Résiliation ANTICIPEE</w:t>
      </w:r>
      <w:bookmarkEnd w:id="354"/>
    </w:p>
    <w:p w14:paraId="17AEC00E"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60A8DD6"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marché pourra être résilié par anticipation et de plein droit, dans tous les cas prévus par le Cahier des Clauses Administratives Générales, applicable aux travaux de bâtiment faisant l’objet d’un marché privé (NF P03-001 – octobre 2017).</w:t>
      </w:r>
    </w:p>
    <w:p w14:paraId="7DF01FC8"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00004215" w14:textId="5257CD83"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D’accord parties, en sus des cas prévus dans le CCAG marchés privés ci-dessus cité, Le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pourra résilier le marché aux torts exclusifs du titulaire :</w:t>
      </w:r>
    </w:p>
    <w:p w14:paraId="24F3CE03"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1991294C" w14:textId="77777777" w:rsidR="00330BE3" w:rsidRPr="00330BE3" w:rsidRDefault="00330BE3" w:rsidP="00CB513B">
      <w:pPr>
        <w:numPr>
          <w:ilvl w:val="1"/>
          <w:numId w:val="65"/>
        </w:numPr>
        <w:spacing w:after="0" w:line="240" w:lineRule="auto"/>
        <w:contextualSpacing/>
        <w:jc w:val="both"/>
        <w:outlineLvl w:val="1"/>
        <w:rPr>
          <w:rFonts w:ascii="Calibri" w:eastAsia="Times New Roman" w:hAnsi="Calibri" w:cs="Calibri"/>
          <w:b/>
          <w:sz w:val="20"/>
          <w:szCs w:val="20"/>
          <w:lang w:eastAsia="fr-FR"/>
        </w:rPr>
      </w:pPr>
      <w:bookmarkStart w:id="355" w:name="_Toc426978920"/>
      <w:bookmarkStart w:id="356" w:name="_Toc426979695"/>
      <w:r w:rsidRPr="00330BE3">
        <w:rPr>
          <w:rFonts w:ascii="Calibri" w:eastAsia="Times New Roman" w:hAnsi="Calibri" w:cs="Calibri"/>
          <w:b/>
          <w:sz w:val="20"/>
          <w:szCs w:val="20"/>
          <w:lang w:eastAsia="fr-FR"/>
        </w:rPr>
        <w:t xml:space="preserve"> </w:t>
      </w:r>
      <w:bookmarkStart w:id="357" w:name="_Toc210155592"/>
      <w:r w:rsidRPr="00330BE3">
        <w:rPr>
          <w:rFonts w:ascii="Calibri" w:eastAsia="Times New Roman" w:hAnsi="Calibri" w:cs="Calibri"/>
          <w:b/>
          <w:sz w:val="20"/>
          <w:szCs w:val="20"/>
          <w:lang w:eastAsia="fr-FR"/>
        </w:rPr>
        <w:t>Après mise en demeure restée infructueuse, lorsque :</w:t>
      </w:r>
      <w:bookmarkEnd w:id="355"/>
      <w:bookmarkEnd w:id="356"/>
      <w:bookmarkEnd w:id="357"/>
    </w:p>
    <w:p w14:paraId="70EA0D8A" w14:textId="77777777" w:rsidR="00330BE3" w:rsidRPr="00330BE3" w:rsidRDefault="00330BE3" w:rsidP="00330BE3">
      <w:pPr>
        <w:spacing w:after="0" w:line="240" w:lineRule="auto"/>
        <w:jc w:val="both"/>
        <w:outlineLvl w:val="1"/>
        <w:rPr>
          <w:rFonts w:ascii="Calibri" w:eastAsia="Times New Roman" w:hAnsi="Calibri" w:cs="Calibri"/>
          <w:b/>
          <w:sz w:val="20"/>
          <w:szCs w:val="20"/>
          <w:lang w:eastAsia="fr-FR"/>
        </w:rPr>
      </w:pPr>
    </w:p>
    <w:p w14:paraId="5E166B88" w14:textId="3480711E" w:rsidR="00330BE3" w:rsidRPr="00330BE3" w:rsidRDefault="00330BE3" w:rsidP="00CB513B">
      <w:pPr>
        <w:numPr>
          <w:ilvl w:val="0"/>
          <w:numId w:val="28"/>
        </w:num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L’inexécution d’une ou plusieurs de ses obligations contractuelles ou l’exécution tardive par le titulaire est de nature à compromettre la position (administrative et/ou financière) finale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xml:space="preserve"> dans la réalisation du projet ;</w:t>
      </w:r>
    </w:p>
    <w:p w14:paraId="1D2818C0" w14:textId="77777777" w:rsidR="00330BE3" w:rsidRPr="00330BE3" w:rsidRDefault="00330BE3" w:rsidP="00CB513B">
      <w:pPr>
        <w:numPr>
          <w:ilvl w:val="0"/>
          <w:numId w:val="28"/>
        </w:num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titulaire contrevient aux obligations de la législation ou de la réglementation notamment du travail sou des assurances ;</w:t>
      </w:r>
    </w:p>
    <w:p w14:paraId="264A3726" w14:textId="77777777" w:rsidR="00330BE3" w:rsidRPr="00330BE3" w:rsidRDefault="00330BE3" w:rsidP="00CB513B">
      <w:pPr>
        <w:numPr>
          <w:ilvl w:val="0"/>
          <w:numId w:val="28"/>
        </w:num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titulaire entrave le libre exercice du contrôle en cours d'exécution du contrat ;</w:t>
      </w:r>
    </w:p>
    <w:p w14:paraId="08326587"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mise en demeure devra être notifiée par écrit et envoyée en recommandé avec accusé de réception ou remise contre émargement au destinataire ou son représentant. Le titulaire disposera d’un délai de quinze jours, à compter de la notification de la mise en demeure pour satisfaire aux obligations de celle-ci ou pour présenter ses observations.</w:t>
      </w:r>
    </w:p>
    <w:p w14:paraId="106DB2C7"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d)</w:t>
      </w:r>
      <w:r w:rsidRPr="00330BE3">
        <w:rPr>
          <w:rFonts w:ascii="Calibri" w:eastAsia="Times New Roman" w:hAnsi="Calibri" w:cs="Calibri"/>
          <w:sz w:val="20"/>
          <w:szCs w:val="20"/>
          <w:lang w:eastAsia="fr-FR"/>
        </w:rPr>
        <w:tab/>
        <w:t xml:space="preserve">Le titulaire contrevient à l‘obligation d’assurance résultant de l’article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241-1. Dans ce cas le/les contrevenants s’exposent également à la peine d’amende d’un montant de 8.500.000 F FCP prévue par l’article </w:t>
      </w:r>
      <w:proofErr w:type="spellStart"/>
      <w:r w:rsidRPr="00330BE3">
        <w:rPr>
          <w:rFonts w:ascii="Calibri" w:eastAsia="Times New Roman" w:hAnsi="Calibri" w:cs="Calibri"/>
          <w:sz w:val="20"/>
          <w:szCs w:val="20"/>
          <w:lang w:eastAsia="fr-FR"/>
        </w:rPr>
        <w:t>Lp</w:t>
      </w:r>
      <w:proofErr w:type="spellEnd"/>
      <w:r w:rsidRPr="00330BE3">
        <w:rPr>
          <w:rFonts w:ascii="Calibri" w:eastAsia="Times New Roman" w:hAnsi="Calibri" w:cs="Calibri"/>
          <w:sz w:val="20"/>
          <w:szCs w:val="20"/>
          <w:lang w:eastAsia="fr-FR"/>
        </w:rPr>
        <w:t xml:space="preserve"> 243-13 du code des assurances de la Nouvelle-Calédonie.</w:t>
      </w:r>
    </w:p>
    <w:p w14:paraId="5B7041C0"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sz w:val="20"/>
          <w:szCs w:val="20"/>
          <w:lang w:eastAsia="fr-FR"/>
        </w:rPr>
      </w:pPr>
    </w:p>
    <w:p w14:paraId="7C974B32" w14:textId="77777777" w:rsidR="00330BE3" w:rsidRPr="00330BE3" w:rsidRDefault="00330BE3" w:rsidP="00CB513B">
      <w:pPr>
        <w:numPr>
          <w:ilvl w:val="1"/>
          <w:numId w:val="65"/>
        </w:numPr>
        <w:spacing w:after="0" w:line="240" w:lineRule="auto"/>
        <w:contextualSpacing/>
        <w:jc w:val="both"/>
        <w:outlineLvl w:val="1"/>
        <w:rPr>
          <w:rFonts w:ascii="Calibri" w:eastAsia="Times New Roman" w:hAnsi="Calibri" w:cs="Calibri"/>
          <w:b/>
          <w:sz w:val="20"/>
          <w:szCs w:val="20"/>
          <w:lang w:eastAsia="fr-FR"/>
        </w:rPr>
      </w:pPr>
      <w:bookmarkStart w:id="358" w:name="_Toc426978921"/>
      <w:bookmarkStart w:id="359" w:name="_Toc426979696"/>
      <w:r w:rsidRPr="00330BE3">
        <w:rPr>
          <w:rFonts w:ascii="Calibri" w:eastAsia="Times New Roman" w:hAnsi="Calibri" w:cs="Calibri"/>
          <w:b/>
          <w:sz w:val="20"/>
          <w:szCs w:val="20"/>
          <w:lang w:eastAsia="fr-FR"/>
        </w:rPr>
        <w:t xml:space="preserve"> </w:t>
      </w:r>
      <w:bookmarkStart w:id="360" w:name="_Toc210155593"/>
      <w:r w:rsidRPr="00330BE3">
        <w:rPr>
          <w:rFonts w:ascii="Calibri" w:eastAsia="Times New Roman" w:hAnsi="Calibri" w:cs="Calibri"/>
          <w:b/>
          <w:sz w:val="20"/>
          <w:szCs w:val="20"/>
          <w:lang w:eastAsia="fr-FR"/>
        </w:rPr>
        <w:t>Sans mise en demeure préalable, lorsque :</w:t>
      </w:r>
      <w:bookmarkEnd w:id="358"/>
      <w:bookmarkEnd w:id="359"/>
      <w:bookmarkEnd w:id="360"/>
    </w:p>
    <w:p w14:paraId="532CC54F" w14:textId="77777777" w:rsidR="00330BE3" w:rsidRPr="00330BE3" w:rsidRDefault="00330BE3" w:rsidP="00330BE3">
      <w:pPr>
        <w:spacing w:after="0" w:line="240" w:lineRule="auto"/>
        <w:jc w:val="both"/>
        <w:outlineLvl w:val="1"/>
        <w:rPr>
          <w:rFonts w:ascii="Calibri" w:eastAsia="Times New Roman" w:hAnsi="Calibri" w:cs="Calibri"/>
          <w:b/>
          <w:sz w:val="20"/>
          <w:szCs w:val="20"/>
          <w:lang w:eastAsia="fr-FR"/>
        </w:rPr>
      </w:pPr>
    </w:p>
    <w:p w14:paraId="779A432F" w14:textId="77777777" w:rsidR="00330BE3" w:rsidRPr="00330BE3" w:rsidRDefault="00330BE3" w:rsidP="00CB513B">
      <w:pPr>
        <w:numPr>
          <w:ilvl w:val="0"/>
          <w:numId w:val="29"/>
        </w:numPr>
        <w:shd w:val="clear" w:color="auto" w:fill="FFFFFF"/>
        <w:spacing w:after="0" w:line="240" w:lineRule="auto"/>
        <w:jc w:val="both"/>
        <w:textAlignment w:val="baseline"/>
        <w:rPr>
          <w:rFonts w:ascii="Calibri" w:eastAsia="Times New Roman" w:hAnsi="Calibri" w:cs="Calibri"/>
          <w:b/>
          <w:sz w:val="20"/>
          <w:szCs w:val="20"/>
          <w:u w:val="single"/>
          <w:lang w:eastAsia="fr-FR"/>
        </w:rPr>
      </w:pPr>
      <w:r w:rsidRPr="00330BE3">
        <w:rPr>
          <w:rFonts w:ascii="Calibri" w:eastAsia="Times New Roman" w:hAnsi="Calibri" w:cs="Calibri"/>
          <w:sz w:val="20"/>
          <w:szCs w:val="20"/>
          <w:lang w:eastAsia="fr-FR"/>
        </w:rPr>
        <w:t>Le titulaire déclare lui-même et par écrit ne pas pouvoir exécuter ses engagements, sans qu'il soit fondé à invoquer un cas de force majeure ;</w:t>
      </w:r>
    </w:p>
    <w:p w14:paraId="741059F5" w14:textId="77777777" w:rsidR="00330BE3" w:rsidRPr="00330BE3" w:rsidRDefault="00330BE3" w:rsidP="00CB513B">
      <w:pPr>
        <w:numPr>
          <w:ilvl w:val="0"/>
          <w:numId w:val="29"/>
        </w:num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 titulaire s'est livré, à l'occasion de l'exécution de son marché, à des actes frauduleux ;</w:t>
      </w:r>
    </w:p>
    <w:p w14:paraId="3257FDD2" w14:textId="77777777" w:rsidR="00330BE3" w:rsidRPr="00330BE3" w:rsidRDefault="00330BE3" w:rsidP="00CB513B">
      <w:pPr>
        <w:numPr>
          <w:ilvl w:val="0"/>
          <w:numId w:val="29"/>
        </w:num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Postérieurement à la conclusion du marché, le titulaire fait l'objet d'une interdiction d'exercer toute profession industrielle ou commerciale.</w:t>
      </w:r>
    </w:p>
    <w:p w14:paraId="74B137D4"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Dans tous les cas prévus aux paragraphes 10-1 et 10-2 ci-dessus, la décision de résiliation devra préciser que cette dernière est prononcée aux torts exclusifs du titulaire.</w:t>
      </w:r>
    </w:p>
    <w:p w14:paraId="4DB7B85A" w14:textId="77777777" w:rsidR="00330BE3" w:rsidRPr="00330BE3" w:rsidRDefault="00330BE3" w:rsidP="00330BE3">
      <w:pPr>
        <w:shd w:val="clear" w:color="auto" w:fill="FFFFFF"/>
        <w:spacing w:after="0" w:line="240" w:lineRule="auto"/>
        <w:jc w:val="both"/>
        <w:textAlignment w:val="baseline"/>
        <w:rPr>
          <w:rFonts w:ascii="Calibri" w:eastAsia="Times New Roman" w:hAnsi="Calibri" w:cs="Calibri"/>
          <w:sz w:val="20"/>
          <w:szCs w:val="20"/>
          <w:lang w:eastAsia="fr-FR"/>
        </w:rPr>
      </w:pPr>
    </w:p>
    <w:p w14:paraId="1C2823BF" w14:textId="77777777" w:rsidR="00330BE3" w:rsidRPr="00330BE3" w:rsidRDefault="00330BE3" w:rsidP="00330BE3">
      <w:pPr>
        <w:spacing w:after="0" w:line="240" w:lineRule="auto"/>
        <w:outlineLvl w:val="1"/>
        <w:rPr>
          <w:rFonts w:ascii="Calibri" w:eastAsia="Times New Roman" w:hAnsi="Calibri" w:cs="Calibri"/>
          <w:b/>
          <w:sz w:val="20"/>
          <w:szCs w:val="20"/>
          <w:lang w:eastAsia="fr-FR"/>
        </w:rPr>
      </w:pPr>
      <w:bookmarkStart w:id="361" w:name="_Toc426978922"/>
      <w:bookmarkStart w:id="362" w:name="_Toc426979697"/>
      <w:bookmarkStart w:id="363" w:name="_Toc210155594"/>
      <w:r w:rsidRPr="00330BE3">
        <w:rPr>
          <w:rFonts w:ascii="Calibri" w:eastAsia="Times New Roman" w:hAnsi="Calibri" w:cs="Calibri"/>
          <w:b/>
          <w:sz w:val="20"/>
          <w:szCs w:val="20"/>
          <w:lang w:eastAsia="fr-FR"/>
        </w:rPr>
        <w:t>10.3 Pénalités</w:t>
      </w:r>
      <w:bookmarkEnd w:id="361"/>
      <w:bookmarkEnd w:id="362"/>
      <w:bookmarkEnd w:id="363"/>
    </w:p>
    <w:p w14:paraId="4AF02210"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Par dérogation au CCAG applicable aux marchés privés, la résiliation du marché aux torts exclusifs du titulaire entraînera une pénalité à la charge de ce dernier d’un montant équivalent au minimum à 5% du montant du marché et au maximum à la plus-value liée à la conclusion d’un nouveau contrat en cas de non intervention de l’entreprise dans les délais requis ou de sa défaillance.</w:t>
      </w:r>
    </w:p>
    <w:p w14:paraId="7957AB2E" w14:textId="77777777" w:rsidR="00330BE3" w:rsidRPr="00330BE3" w:rsidRDefault="00330BE3" w:rsidP="00330BE3">
      <w:pPr>
        <w:spacing w:after="0" w:line="240" w:lineRule="auto"/>
        <w:jc w:val="both"/>
        <w:textAlignment w:val="baseline"/>
        <w:rPr>
          <w:rFonts w:ascii="Calibri" w:eastAsia="Times New Roman" w:hAnsi="Calibri" w:cs="Calibri"/>
          <w:sz w:val="20"/>
          <w:szCs w:val="20"/>
          <w:lang w:eastAsia="fr-FR"/>
        </w:rPr>
      </w:pPr>
    </w:p>
    <w:p w14:paraId="334F0F14" w14:textId="77777777" w:rsidR="00330BE3" w:rsidRPr="00330BE3" w:rsidRDefault="00330BE3" w:rsidP="00330BE3">
      <w:pPr>
        <w:spacing w:after="0" w:line="240" w:lineRule="auto"/>
        <w:jc w:val="both"/>
        <w:textAlignment w:val="baseline"/>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La résiliation du marché ne fait pas obstacle à l'exercice des actions civiles ou pénales contre le titulaire du marché.</w:t>
      </w:r>
    </w:p>
    <w:p w14:paraId="7B024668" w14:textId="77777777" w:rsidR="00330BE3" w:rsidRPr="00330BE3" w:rsidRDefault="00330BE3" w:rsidP="00330BE3">
      <w:pPr>
        <w:spacing w:after="0" w:line="240" w:lineRule="auto"/>
        <w:jc w:val="both"/>
        <w:textAlignment w:val="baseline"/>
        <w:rPr>
          <w:rFonts w:ascii="Calibri" w:eastAsia="Times New Roman" w:hAnsi="Calibri" w:cs="Calibri"/>
          <w:sz w:val="20"/>
          <w:szCs w:val="20"/>
          <w:lang w:eastAsia="fr-FR"/>
        </w:rPr>
      </w:pPr>
    </w:p>
    <w:p w14:paraId="21540350" w14:textId="77777777" w:rsidR="00330BE3" w:rsidRPr="00330BE3" w:rsidRDefault="00330BE3" w:rsidP="00330BE3">
      <w:pPr>
        <w:spacing w:after="0" w:line="240" w:lineRule="auto"/>
        <w:jc w:val="both"/>
        <w:textAlignment w:val="baseline"/>
        <w:rPr>
          <w:rFonts w:ascii="Calibri" w:eastAsia="Times New Roman" w:hAnsi="Calibri" w:cs="Calibri"/>
          <w:sz w:val="20"/>
          <w:szCs w:val="20"/>
          <w:lang w:eastAsia="fr-FR"/>
        </w:rPr>
      </w:pPr>
    </w:p>
    <w:p w14:paraId="2F0FCD89" w14:textId="77777777" w:rsidR="00330BE3" w:rsidRPr="00330BE3" w:rsidRDefault="00330BE3" w:rsidP="00330BE3">
      <w:pPr>
        <w:keepNext/>
        <w:shd w:val="clear" w:color="auto" w:fill="808080"/>
        <w:autoSpaceDE w:val="0"/>
        <w:autoSpaceDN w:val="0"/>
        <w:adjustRightInd w:val="0"/>
        <w:spacing w:after="0" w:line="240" w:lineRule="auto"/>
        <w:outlineLvl w:val="0"/>
        <w:rPr>
          <w:rFonts w:ascii="Calibri" w:eastAsia="Times New Roman" w:hAnsi="Calibri" w:cs="Calibri"/>
          <w:b/>
          <w:bCs/>
          <w:caps/>
          <w:color w:val="FFFFFF"/>
          <w:sz w:val="20"/>
          <w:szCs w:val="20"/>
          <w:lang w:eastAsia="fr-FR"/>
        </w:rPr>
      </w:pPr>
      <w:bookmarkStart w:id="364" w:name="_Toc483226866"/>
      <w:r w:rsidRPr="00330BE3">
        <w:rPr>
          <w:rFonts w:ascii="Calibri" w:eastAsia="Times New Roman" w:hAnsi="Calibri" w:cs="Calibri"/>
          <w:b/>
          <w:caps/>
          <w:color w:val="FFFFFF"/>
          <w:sz w:val="20"/>
          <w:szCs w:val="20"/>
          <w:lang w:eastAsia="fr-FR"/>
        </w:rPr>
        <w:t xml:space="preserve"> </w:t>
      </w:r>
      <w:bookmarkStart w:id="365" w:name="_Toc210155595"/>
      <w:r w:rsidRPr="00330BE3">
        <w:rPr>
          <w:rFonts w:ascii="Calibri" w:eastAsia="Times New Roman" w:hAnsi="Calibri" w:cs="Calibri"/>
          <w:b/>
          <w:caps/>
          <w:color w:val="FFFFFF"/>
          <w:sz w:val="20"/>
          <w:szCs w:val="20"/>
          <w:lang w:eastAsia="fr-FR"/>
        </w:rPr>
        <w:t>ARTICLE 11 -  Compensation conventionnelle</w:t>
      </w:r>
      <w:bookmarkEnd w:id="364"/>
      <w:bookmarkEnd w:id="365"/>
    </w:p>
    <w:p w14:paraId="0C4CC076"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7780317A"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Il est convenu dès à présent la possibilité d’opérer compensation des créances et dettes réciproques, s'il devait en exister, même dans le cas de contrats ayant des liens économiques différents, mais ayant pour titulaires les parties signataires aux présentes.</w:t>
      </w:r>
    </w:p>
    <w:p w14:paraId="0BF70185" w14:textId="77777777" w:rsidR="00330BE3" w:rsidRPr="00330BE3" w:rsidRDefault="00330BE3" w:rsidP="00330BE3">
      <w:pPr>
        <w:shd w:val="clear" w:color="auto" w:fill="FFFFFF"/>
        <w:spacing w:after="120" w:line="299" w:lineRule="atLeast"/>
        <w:jc w:val="both"/>
        <w:textAlignment w:val="baseline"/>
        <w:rPr>
          <w:rFonts w:ascii="Calibri" w:eastAsia="Times New Roman" w:hAnsi="Calibri" w:cs="Calibri"/>
          <w:color w:val="000000"/>
          <w:sz w:val="20"/>
          <w:szCs w:val="20"/>
          <w:lang w:eastAsia="fr-FR"/>
        </w:rPr>
      </w:pPr>
    </w:p>
    <w:p w14:paraId="1E0209E2"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366" w:name="_Toc269837591"/>
      <w:bookmarkStart w:id="367" w:name="_Toc269882140"/>
      <w:bookmarkStart w:id="368" w:name="_Toc269882491"/>
      <w:bookmarkStart w:id="369" w:name="_Toc269888762"/>
      <w:bookmarkStart w:id="370" w:name="_Toc269907399"/>
      <w:bookmarkStart w:id="371" w:name="_Toc269907476"/>
      <w:bookmarkStart w:id="372" w:name="_Toc269907718"/>
      <w:bookmarkStart w:id="373" w:name="_Toc210155596"/>
      <w:bookmarkEnd w:id="347"/>
      <w:bookmarkEnd w:id="348"/>
      <w:bookmarkEnd w:id="349"/>
      <w:bookmarkEnd w:id="350"/>
      <w:bookmarkEnd w:id="351"/>
      <w:bookmarkEnd w:id="352"/>
      <w:bookmarkEnd w:id="353"/>
      <w:r w:rsidRPr="00330BE3">
        <w:rPr>
          <w:rFonts w:ascii="Calibri" w:eastAsia="Times New Roman" w:hAnsi="Calibri" w:cs="Calibri"/>
          <w:b/>
          <w:caps/>
          <w:color w:val="FFFFFF"/>
          <w:sz w:val="20"/>
          <w:szCs w:val="20"/>
          <w:lang w:eastAsia="fr-FR"/>
        </w:rPr>
        <w:t>ARTICLE 12 - REGLEMENT DES DIFFERENDS ET LITIGES</w:t>
      </w:r>
      <w:bookmarkEnd w:id="366"/>
      <w:bookmarkEnd w:id="367"/>
      <w:bookmarkEnd w:id="368"/>
      <w:bookmarkEnd w:id="369"/>
      <w:bookmarkEnd w:id="370"/>
      <w:bookmarkEnd w:id="371"/>
      <w:bookmarkEnd w:id="372"/>
      <w:bookmarkEnd w:id="373"/>
      <w:r w:rsidRPr="00330BE3">
        <w:rPr>
          <w:rFonts w:ascii="Calibri" w:eastAsia="Times New Roman" w:hAnsi="Calibri" w:cs="Calibri"/>
          <w:b/>
          <w:caps/>
          <w:color w:val="FFFFFF"/>
          <w:sz w:val="20"/>
          <w:szCs w:val="20"/>
          <w:lang w:eastAsia="fr-FR"/>
        </w:rPr>
        <w:t xml:space="preserve"> </w:t>
      </w:r>
    </w:p>
    <w:p w14:paraId="4F41F047"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2FABB114" w14:textId="13CE0DD3"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 xml:space="preserve">En cas de contestation, il en sera référé au directeur du </w:t>
      </w:r>
      <w:r w:rsidR="001636DE">
        <w:rPr>
          <w:rFonts w:ascii="Calibri" w:eastAsia="Times New Roman" w:hAnsi="Calibri" w:cs="Calibri"/>
          <w:sz w:val="20"/>
          <w:szCs w:val="20"/>
          <w:lang w:eastAsia="fr-FR"/>
        </w:rPr>
        <w:t>MO</w:t>
      </w:r>
      <w:r w:rsidRPr="00330BE3">
        <w:rPr>
          <w:rFonts w:ascii="Calibri" w:eastAsia="Times New Roman" w:hAnsi="Calibri" w:cs="Calibri"/>
          <w:sz w:val="20"/>
          <w:szCs w:val="20"/>
          <w:lang w:eastAsia="fr-FR"/>
        </w:rPr>
        <w:t>, et la procédure de règlement des contestations sera celle instituée par les règlements contenus dans les documents généraux auxquels se réfère l</w:t>
      </w:r>
      <w:r w:rsidR="008956E3">
        <w:rPr>
          <w:rFonts w:ascii="Calibri" w:eastAsia="Times New Roman" w:hAnsi="Calibri" w:cs="Calibri"/>
          <w:sz w:val="20"/>
          <w:szCs w:val="20"/>
          <w:lang w:eastAsia="fr-FR"/>
        </w:rPr>
        <w:t>e marché, ainsi qu’à l’article 10</w:t>
      </w:r>
      <w:r w:rsidRPr="00330BE3">
        <w:rPr>
          <w:rFonts w:ascii="Calibri" w:eastAsia="Times New Roman" w:hAnsi="Calibri" w:cs="Calibri"/>
          <w:sz w:val="20"/>
          <w:szCs w:val="20"/>
          <w:lang w:eastAsia="fr-FR"/>
        </w:rPr>
        <w:t xml:space="preserve"> ci-dessus.</w:t>
      </w:r>
      <w:bookmarkStart w:id="374" w:name="_Toc269837592"/>
      <w:bookmarkStart w:id="375" w:name="_Toc269882141"/>
      <w:bookmarkStart w:id="376" w:name="_Toc269882492"/>
      <w:bookmarkStart w:id="377" w:name="_Toc269888763"/>
      <w:bookmarkStart w:id="378" w:name="_Toc269907400"/>
      <w:bookmarkStart w:id="379" w:name="_Toc269907477"/>
      <w:bookmarkStart w:id="380" w:name="_Toc269907719"/>
    </w:p>
    <w:p w14:paraId="68B52B92" w14:textId="1D6C3179" w:rsidR="00330BE3" w:rsidRPr="00330BE3" w:rsidDel="00CD08BA" w:rsidRDefault="00330BE3" w:rsidP="00330BE3">
      <w:pPr>
        <w:spacing w:after="0" w:line="240" w:lineRule="auto"/>
        <w:jc w:val="both"/>
        <w:rPr>
          <w:del w:id="381" w:author="Jean-Yves AURIOL" w:date="2023-07-05T09:38:00Z"/>
          <w:rFonts w:ascii="Calibri" w:eastAsia="Times New Roman" w:hAnsi="Calibri" w:cs="Calibri"/>
          <w:sz w:val="20"/>
          <w:szCs w:val="20"/>
          <w:lang w:eastAsia="fr-FR"/>
        </w:rPr>
      </w:pPr>
    </w:p>
    <w:p w14:paraId="0955820B"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06A9918" w14:textId="77777777" w:rsidR="00330BE3" w:rsidRPr="00330BE3" w:rsidRDefault="00330BE3" w:rsidP="00330BE3">
      <w:pPr>
        <w:keepNext/>
        <w:shd w:val="clear" w:color="auto" w:fill="808080"/>
        <w:autoSpaceDE w:val="0"/>
        <w:autoSpaceDN w:val="0"/>
        <w:adjustRightInd w:val="0"/>
        <w:spacing w:after="0" w:line="240" w:lineRule="auto"/>
        <w:outlineLvl w:val="0"/>
        <w:rPr>
          <w:rFonts w:ascii="Calibri" w:eastAsia="Times New Roman" w:hAnsi="Calibri" w:cs="Calibri"/>
          <w:b/>
          <w:caps/>
          <w:color w:val="FFFFFF"/>
          <w:sz w:val="20"/>
          <w:szCs w:val="20"/>
          <w:lang w:eastAsia="fr-FR"/>
        </w:rPr>
      </w:pPr>
      <w:bookmarkStart w:id="382" w:name="_Toc210155597"/>
      <w:r w:rsidRPr="00330BE3">
        <w:rPr>
          <w:rFonts w:ascii="Calibri" w:eastAsia="Times New Roman" w:hAnsi="Calibri" w:cs="Calibri"/>
          <w:b/>
          <w:caps/>
          <w:color w:val="FFFFFF"/>
          <w:sz w:val="20"/>
          <w:szCs w:val="20"/>
          <w:lang w:eastAsia="fr-FR"/>
        </w:rPr>
        <w:lastRenderedPageBreak/>
        <w:t>ARTICLE 13 - TRIBUNAL COMPETENT</w:t>
      </w:r>
      <w:bookmarkEnd w:id="374"/>
      <w:bookmarkEnd w:id="375"/>
      <w:bookmarkEnd w:id="376"/>
      <w:bookmarkEnd w:id="377"/>
      <w:bookmarkEnd w:id="378"/>
      <w:bookmarkEnd w:id="379"/>
      <w:bookmarkEnd w:id="380"/>
      <w:bookmarkEnd w:id="382"/>
    </w:p>
    <w:p w14:paraId="047FF0EF" w14:textId="77777777" w:rsidR="00330BE3" w:rsidRPr="00330BE3" w:rsidRDefault="00330BE3" w:rsidP="00330BE3">
      <w:pPr>
        <w:spacing w:after="0" w:line="240" w:lineRule="auto"/>
        <w:jc w:val="both"/>
        <w:rPr>
          <w:rFonts w:ascii="Calibri" w:eastAsia="Times New Roman" w:hAnsi="Calibri" w:cs="Calibri"/>
          <w:sz w:val="20"/>
          <w:szCs w:val="20"/>
          <w:lang w:eastAsia="fr-FR"/>
        </w:rPr>
      </w:pPr>
    </w:p>
    <w:p w14:paraId="3B4AB1AE" w14:textId="77777777" w:rsidR="00330BE3" w:rsidRPr="00330BE3" w:rsidRDefault="00330BE3" w:rsidP="00330BE3">
      <w:pPr>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Les litiges qui n’auront pas pu être réglés par conciliation, médiation ou un arbitrage seront portés devant le tribunal de NOUMEA.</w:t>
      </w:r>
    </w:p>
    <w:p w14:paraId="3B8F242C" w14:textId="77777777" w:rsidR="00330BE3" w:rsidRPr="00330BE3" w:rsidRDefault="00330BE3" w:rsidP="00330BE3">
      <w:pPr>
        <w:tabs>
          <w:tab w:val="left" w:pos="4678"/>
        </w:tabs>
        <w:spacing w:after="0" w:line="240" w:lineRule="auto"/>
        <w:jc w:val="both"/>
        <w:rPr>
          <w:rFonts w:ascii="Calibri" w:eastAsia="Times New Roman" w:hAnsi="Calibri" w:cs="Calibri"/>
          <w:sz w:val="20"/>
          <w:szCs w:val="20"/>
          <w:lang w:eastAsia="fr-FR"/>
        </w:rPr>
      </w:pPr>
    </w:p>
    <w:p w14:paraId="7D6B7C27" w14:textId="77777777" w:rsidR="00330BE3" w:rsidRPr="00330BE3" w:rsidRDefault="00330BE3" w:rsidP="00330BE3">
      <w:pPr>
        <w:tabs>
          <w:tab w:val="left" w:pos="4678"/>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ab/>
      </w:r>
    </w:p>
    <w:p w14:paraId="1F86F202" w14:textId="77777777" w:rsidR="00330BE3" w:rsidRPr="00330BE3" w:rsidRDefault="00330BE3" w:rsidP="00330BE3">
      <w:pPr>
        <w:keepNext/>
        <w:shd w:val="clear" w:color="auto" w:fill="808080"/>
        <w:spacing w:after="0" w:line="240" w:lineRule="auto"/>
        <w:outlineLvl w:val="0"/>
        <w:rPr>
          <w:rFonts w:ascii="Calibri" w:eastAsia="Times New Roman" w:hAnsi="Calibri" w:cs="Calibri"/>
          <w:b/>
          <w:caps/>
          <w:color w:val="FFFFFF"/>
          <w:sz w:val="20"/>
          <w:szCs w:val="20"/>
          <w:lang w:eastAsia="fr-FR"/>
        </w:rPr>
      </w:pPr>
      <w:bookmarkStart w:id="383" w:name="_Toc210155598"/>
      <w:r w:rsidRPr="00330BE3">
        <w:rPr>
          <w:rFonts w:ascii="Calibri" w:eastAsia="Times New Roman" w:hAnsi="Calibri" w:cs="Calibri"/>
          <w:b/>
          <w:caps/>
          <w:color w:val="FFFFFF"/>
          <w:sz w:val="20"/>
          <w:szCs w:val="20"/>
          <w:lang w:eastAsia="fr-FR"/>
        </w:rPr>
        <w:t>ARTICLE 14 - DISPOSITIONS DEROGATOIRES AU CCAG</w:t>
      </w:r>
      <w:bookmarkEnd w:id="383"/>
      <w:r w:rsidRPr="00330BE3">
        <w:rPr>
          <w:rFonts w:ascii="Calibri" w:eastAsia="Times New Roman" w:hAnsi="Calibri" w:cs="Calibri"/>
          <w:b/>
          <w:caps/>
          <w:color w:val="FFFFFF"/>
          <w:sz w:val="20"/>
          <w:szCs w:val="20"/>
          <w:lang w:eastAsia="fr-FR"/>
        </w:rPr>
        <w:t> </w:t>
      </w:r>
    </w:p>
    <w:p w14:paraId="16FF0AB9" w14:textId="77777777" w:rsidR="00330BE3" w:rsidRPr="00330BE3" w:rsidRDefault="00330BE3" w:rsidP="00330BE3">
      <w:pPr>
        <w:tabs>
          <w:tab w:val="left" w:pos="4678"/>
        </w:tabs>
        <w:spacing w:after="0" w:line="240" w:lineRule="auto"/>
        <w:jc w:val="both"/>
        <w:rPr>
          <w:rFonts w:ascii="Calibri" w:eastAsia="Times New Roman" w:hAnsi="Calibri" w:cs="Calibri"/>
          <w:sz w:val="20"/>
          <w:szCs w:val="20"/>
          <w:lang w:eastAsia="fr-FR"/>
        </w:rPr>
      </w:pPr>
    </w:p>
    <w:p w14:paraId="514B266F" w14:textId="77777777" w:rsidR="00330BE3" w:rsidRPr="00330BE3" w:rsidRDefault="00330BE3" w:rsidP="00330BE3">
      <w:pPr>
        <w:tabs>
          <w:tab w:val="left" w:pos="4678"/>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Conformément à l’article 1 de la norme du CCAG NF P03-001 (octobre 2017), le présent article a pour objet de fixer la liste récapitulative des dérogations au CCAG afin de les rendre opposables aux parties signataires.</w:t>
      </w:r>
    </w:p>
    <w:p w14:paraId="4B0E5840" w14:textId="77777777" w:rsidR="00330BE3" w:rsidRPr="00330BE3" w:rsidRDefault="00330BE3" w:rsidP="00330BE3">
      <w:pPr>
        <w:tabs>
          <w:tab w:val="left" w:pos="4678"/>
        </w:tabs>
        <w:spacing w:after="0" w:line="240" w:lineRule="auto"/>
        <w:jc w:val="both"/>
        <w:rPr>
          <w:rFonts w:ascii="Calibri" w:eastAsia="Times New Roman" w:hAnsi="Calibri" w:cs="Calibri"/>
          <w:sz w:val="20"/>
          <w:szCs w:val="20"/>
          <w:lang w:eastAsia="fr-FR"/>
        </w:rPr>
      </w:pPr>
    </w:p>
    <w:tbl>
      <w:tblPr>
        <w:tblStyle w:val="Grilledutableau2"/>
        <w:tblW w:w="9497" w:type="dxa"/>
        <w:tblInd w:w="137" w:type="dxa"/>
        <w:tblLook w:val="04A0" w:firstRow="1" w:lastRow="0" w:firstColumn="1" w:lastColumn="0" w:noHBand="0" w:noVBand="1"/>
      </w:tblPr>
      <w:tblGrid>
        <w:gridCol w:w="2552"/>
        <w:gridCol w:w="1417"/>
        <w:gridCol w:w="5528"/>
      </w:tblGrid>
      <w:tr w:rsidR="00330BE3" w:rsidRPr="00330BE3" w14:paraId="17DA7F8C" w14:textId="77777777" w:rsidTr="00923288">
        <w:tc>
          <w:tcPr>
            <w:tcW w:w="2552" w:type="dxa"/>
            <w:vMerge w:val="restart"/>
            <w:shd w:val="clear" w:color="auto" w:fill="auto"/>
          </w:tcPr>
          <w:p w14:paraId="005C669F" w14:textId="77777777" w:rsidR="00330BE3" w:rsidRPr="00330BE3" w:rsidRDefault="00330BE3" w:rsidP="00330BE3">
            <w:pPr>
              <w:tabs>
                <w:tab w:val="left" w:pos="4678"/>
              </w:tabs>
              <w:jc w:val="center"/>
              <w:rPr>
                <w:rFonts w:ascii="Calibri" w:hAnsi="Calibri" w:cs="Calibri"/>
                <w:b/>
              </w:rPr>
            </w:pPr>
            <w:r w:rsidRPr="00330BE3">
              <w:rPr>
                <w:rFonts w:ascii="Calibri" w:hAnsi="Calibri" w:cs="Calibri"/>
                <w:b/>
              </w:rPr>
              <w:t xml:space="preserve">CCAP </w:t>
            </w:r>
          </w:p>
          <w:p w14:paraId="73D98D4B" w14:textId="77777777" w:rsidR="00330BE3" w:rsidRPr="00330BE3" w:rsidRDefault="00330BE3" w:rsidP="00330BE3">
            <w:pPr>
              <w:tabs>
                <w:tab w:val="left" w:pos="4678"/>
              </w:tabs>
              <w:jc w:val="center"/>
              <w:rPr>
                <w:rFonts w:ascii="Calibri" w:hAnsi="Calibri" w:cs="Calibri"/>
                <w:b/>
              </w:rPr>
            </w:pPr>
            <w:r w:rsidRPr="00330BE3">
              <w:rPr>
                <w:rFonts w:ascii="Calibri" w:hAnsi="Calibri" w:cs="Calibri"/>
                <w:b/>
              </w:rPr>
              <w:t>Articles</w:t>
            </w:r>
          </w:p>
        </w:tc>
        <w:tc>
          <w:tcPr>
            <w:tcW w:w="1417" w:type="dxa"/>
            <w:shd w:val="clear" w:color="auto" w:fill="auto"/>
          </w:tcPr>
          <w:p w14:paraId="7C0E648A" w14:textId="77777777" w:rsidR="00330BE3" w:rsidRPr="00330BE3" w:rsidRDefault="00330BE3" w:rsidP="00330BE3">
            <w:pPr>
              <w:tabs>
                <w:tab w:val="left" w:pos="4678"/>
              </w:tabs>
              <w:jc w:val="center"/>
              <w:rPr>
                <w:rFonts w:ascii="Calibri" w:hAnsi="Calibri" w:cs="Calibri"/>
                <w:b/>
              </w:rPr>
            </w:pPr>
            <w:r w:rsidRPr="00330BE3">
              <w:rPr>
                <w:rFonts w:ascii="Calibri" w:hAnsi="Calibri" w:cs="Calibri"/>
                <w:b/>
              </w:rPr>
              <w:t>Dérogatoire au CCAG</w:t>
            </w:r>
          </w:p>
        </w:tc>
        <w:tc>
          <w:tcPr>
            <w:tcW w:w="5528" w:type="dxa"/>
            <w:shd w:val="clear" w:color="auto" w:fill="auto"/>
          </w:tcPr>
          <w:p w14:paraId="4F33F8BE" w14:textId="77777777" w:rsidR="00330BE3" w:rsidRPr="00330BE3" w:rsidRDefault="00330BE3" w:rsidP="00330BE3">
            <w:pPr>
              <w:tabs>
                <w:tab w:val="left" w:pos="4678"/>
              </w:tabs>
              <w:jc w:val="center"/>
              <w:rPr>
                <w:rFonts w:ascii="Calibri" w:hAnsi="Calibri" w:cs="Calibri"/>
                <w:b/>
              </w:rPr>
            </w:pPr>
            <w:r w:rsidRPr="00330BE3">
              <w:rPr>
                <w:rFonts w:ascii="Calibri" w:hAnsi="Calibri" w:cs="Calibri"/>
                <w:b/>
              </w:rPr>
              <w:t>Observations</w:t>
            </w:r>
          </w:p>
        </w:tc>
      </w:tr>
      <w:tr w:rsidR="00330BE3" w:rsidRPr="00330BE3" w14:paraId="222CA9F8" w14:textId="77777777" w:rsidTr="00923288">
        <w:tc>
          <w:tcPr>
            <w:tcW w:w="2552" w:type="dxa"/>
            <w:vMerge/>
            <w:shd w:val="clear" w:color="auto" w:fill="auto"/>
          </w:tcPr>
          <w:p w14:paraId="345BCE44" w14:textId="77777777" w:rsidR="00330BE3" w:rsidRPr="00330BE3" w:rsidRDefault="00330BE3" w:rsidP="00330BE3">
            <w:pPr>
              <w:tabs>
                <w:tab w:val="left" w:pos="4678"/>
              </w:tabs>
              <w:jc w:val="both"/>
              <w:rPr>
                <w:rFonts w:ascii="Calibri" w:hAnsi="Calibri" w:cs="Calibri"/>
                <w:highlight w:val="cyan"/>
              </w:rPr>
            </w:pPr>
          </w:p>
        </w:tc>
        <w:tc>
          <w:tcPr>
            <w:tcW w:w="1417" w:type="dxa"/>
            <w:shd w:val="clear" w:color="auto" w:fill="auto"/>
          </w:tcPr>
          <w:p w14:paraId="4104C737" w14:textId="77777777" w:rsidR="00330BE3" w:rsidRPr="00330BE3" w:rsidRDefault="00330BE3" w:rsidP="00330BE3">
            <w:pPr>
              <w:tabs>
                <w:tab w:val="left" w:pos="4678"/>
              </w:tabs>
              <w:jc w:val="center"/>
              <w:rPr>
                <w:rFonts w:ascii="Calibri" w:hAnsi="Calibri" w:cs="Calibri"/>
                <w:b/>
              </w:rPr>
            </w:pPr>
            <w:r w:rsidRPr="00330BE3">
              <w:rPr>
                <w:rFonts w:ascii="Calibri" w:hAnsi="Calibri" w:cs="Calibri"/>
                <w:b/>
              </w:rPr>
              <w:t>oui</w:t>
            </w:r>
          </w:p>
        </w:tc>
        <w:tc>
          <w:tcPr>
            <w:tcW w:w="5528" w:type="dxa"/>
            <w:shd w:val="clear" w:color="auto" w:fill="auto"/>
          </w:tcPr>
          <w:p w14:paraId="6F5B71E1" w14:textId="77777777" w:rsidR="00330BE3" w:rsidRPr="00330BE3" w:rsidRDefault="00330BE3" w:rsidP="00330BE3">
            <w:pPr>
              <w:tabs>
                <w:tab w:val="left" w:pos="4678"/>
              </w:tabs>
              <w:jc w:val="center"/>
              <w:rPr>
                <w:rFonts w:ascii="Calibri" w:hAnsi="Calibri" w:cs="Calibri"/>
                <w:b/>
                <w:highlight w:val="cyan"/>
              </w:rPr>
            </w:pPr>
          </w:p>
        </w:tc>
      </w:tr>
      <w:tr w:rsidR="00330BE3" w:rsidRPr="00330BE3" w14:paraId="69DB81D0" w14:textId="77777777" w:rsidTr="00923288">
        <w:tc>
          <w:tcPr>
            <w:tcW w:w="2552" w:type="dxa"/>
          </w:tcPr>
          <w:p w14:paraId="268151DB"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Article 1</w:t>
            </w:r>
          </w:p>
        </w:tc>
        <w:tc>
          <w:tcPr>
            <w:tcW w:w="1417" w:type="dxa"/>
          </w:tcPr>
          <w:p w14:paraId="4A2E1254" w14:textId="77777777" w:rsidR="00330BE3" w:rsidRPr="00330BE3" w:rsidRDefault="00330BE3" w:rsidP="00330BE3">
            <w:pPr>
              <w:tabs>
                <w:tab w:val="left" w:pos="4678"/>
              </w:tabs>
              <w:jc w:val="center"/>
              <w:rPr>
                <w:rFonts w:ascii="Calibri" w:hAnsi="Calibri" w:cs="Calibri"/>
              </w:rPr>
            </w:pPr>
            <w:r w:rsidRPr="00330BE3">
              <w:rPr>
                <w:rFonts w:ascii="Calibri" w:hAnsi="Calibri" w:cs="Calibri"/>
              </w:rPr>
              <w:t>X</w:t>
            </w:r>
          </w:p>
        </w:tc>
        <w:tc>
          <w:tcPr>
            <w:tcW w:w="5528" w:type="dxa"/>
          </w:tcPr>
          <w:p w14:paraId="6481FD33"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Dérogation du CCAP : articles 4.2, 6,7 et 9 du CCAG</w:t>
            </w:r>
          </w:p>
        </w:tc>
      </w:tr>
      <w:tr w:rsidR="00330BE3" w:rsidRPr="00330BE3" w14:paraId="61937DC5" w14:textId="77777777" w:rsidTr="00923288">
        <w:tc>
          <w:tcPr>
            <w:tcW w:w="2552" w:type="dxa"/>
          </w:tcPr>
          <w:p w14:paraId="2510052C"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Article 2</w:t>
            </w:r>
          </w:p>
        </w:tc>
        <w:tc>
          <w:tcPr>
            <w:tcW w:w="1417" w:type="dxa"/>
          </w:tcPr>
          <w:p w14:paraId="72A31F14" w14:textId="77777777" w:rsidR="00330BE3" w:rsidRPr="00330BE3" w:rsidRDefault="00330BE3" w:rsidP="00330BE3">
            <w:pPr>
              <w:tabs>
                <w:tab w:val="left" w:pos="4678"/>
              </w:tabs>
              <w:jc w:val="center"/>
              <w:rPr>
                <w:rFonts w:ascii="Calibri" w:hAnsi="Calibri" w:cs="Calibri"/>
                <w:highlight w:val="cyan"/>
              </w:rPr>
            </w:pPr>
            <w:r w:rsidRPr="00330BE3">
              <w:rPr>
                <w:rFonts w:ascii="Calibri" w:hAnsi="Calibri" w:cs="Calibri"/>
              </w:rPr>
              <w:t>X</w:t>
            </w:r>
          </w:p>
        </w:tc>
        <w:tc>
          <w:tcPr>
            <w:tcW w:w="5528" w:type="dxa"/>
          </w:tcPr>
          <w:p w14:paraId="76EC4802"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Dérogation du CCAP : articles 4.3 et 4.4 du CCAG</w:t>
            </w:r>
          </w:p>
        </w:tc>
      </w:tr>
      <w:tr w:rsidR="00330BE3" w:rsidRPr="00330BE3" w14:paraId="13F21CC0" w14:textId="77777777" w:rsidTr="00923288">
        <w:tc>
          <w:tcPr>
            <w:tcW w:w="2552" w:type="dxa"/>
          </w:tcPr>
          <w:p w14:paraId="724CD0F2"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Article 3</w:t>
            </w:r>
          </w:p>
        </w:tc>
        <w:tc>
          <w:tcPr>
            <w:tcW w:w="1417" w:type="dxa"/>
          </w:tcPr>
          <w:p w14:paraId="07F8C0B7" w14:textId="77777777" w:rsidR="00330BE3" w:rsidRPr="00330BE3" w:rsidRDefault="00330BE3" w:rsidP="00330BE3">
            <w:pPr>
              <w:tabs>
                <w:tab w:val="left" w:pos="4678"/>
              </w:tabs>
              <w:jc w:val="center"/>
              <w:rPr>
                <w:rFonts w:ascii="Calibri" w:hAnsi="Calibri" w:cs="Calibri"/>
              </w:rPr>
            </w:pPr>
            <w:r w:rsidRPr="00330BE3">
              <w:rPr>
                <w:rFonts w:ascii="Calibri" w:hAnsi="Calibri" w:cs="Calibri"/>
              </w:rPr>
              <w:t>X</w:t>
            </w:r>
          </w:p>
        </w:tc>
        <w:tc>
          <w:tcPr>
            <w:tcW w:w="5528" w:type="dxa"/>
          </w:tcPr>
          <w:p w14:paraId="6D05D610"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 xml:space="preserve">Dérogation du CCAP : articles 4.6, 9.1, 9.4, 11.1.2, 20 du CCAG </w:t>
            </w:r>
          </w:p>
        </w:tc>
      </w:tr>
      <w:tr w:rsidR="00330BE3" w:rsidRPr="00330BE3" w14:paraId="3BA857A7" w14:textId="77777777" w:rsidTr="00923288">
        <w:tc>
          <w:tcPr>
            <w:tcW w:w="2552" w:type="dxa"/>
          </w:tcPr>
          <w:p w14:paraId="4A45ABD2"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Article 4</w:t>
            </w:r>
          </w:p>
        </w:tc>
        <w:tc>
          <w:tcPr>
            <w:tcW w:w="1417" w:type="dxa"/>
          </w:tcPr>
          <w:p w14:paraId="6DDD685C" w14:textId="77777777" w:rsidR="00330BE3" w:rsidRPr="00330BE3" w:rsidRDefault="00330BE3" w:rsidP="00330BE3">
            <w:pPr>
              <w:tabs>
                <w:tab w:val="left" w:pos="4678"/>
              </w:tabs>
              <w:jc w:val="center"/>
              <w:rPr>
                <w:rFonts w:ascii="Calibri" w:hAnsi="Calibri" w:cs="Calibri"/>
              </w:rPr>
            </w:pPr>
            <w:r w:rsidRPr="00330BE3">
              <w:rPr>
                <w:rFonts w:ascii="Calibri" w:hAnsi="Calibri" w:cs="Calibri"/>
              </w:rPr>
              <w:t>X</w:t>
            </w:r>
          </w:p>
        </w:tc>
        <w:tc>
          <w:tcPr>
            <w:tcW w:w="5528" w:type="dxa"/>
          </w:tcPr>
          <w:p w14:paraId="61F97FCA"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Dérogation du CCAP : articles 10, 7.3, 9.5, 9.7 du CCAG</w:t>
            </w:r>
          </w:p>
        </w:tc>
      </w:tr>
      <w:tr w:rsidR="00330BE3" w:rsidRPr="00330BE3" w14:paraId="2AA7E9C4" w14:textId="77777777" w:rsidTr="00923288">
        <w:tc>
          <w:tcPr>
            <w:tcW w:w="2552" w:type="dxa"/>
          </w:tcPr>
          <w:p w14:paraId="44377164"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Article 5</w:t>
            </w:r>
          </w:p>
        </w:tc>
        <w:tc>
          <w:tcPr>
            <w:tcW w:w="1417" w:type="dxa"/>
          </w:tcPr>
          <w:p w14:paraId="1E05ED5C" w14:textId="77777777" w:rsidR="00330BE3" w:rsidRPr="00330BE3" w:rsidRDefault="00330BE3" w:rsidP="00330BE3">
            <w:pPr>
              <w:tabs>
                <w:tab w:val="left" w:pos="4678"/>
              </w:tabs>
              <w:jc w:val="center"/>
              <w:rPr>
                <w:rFonts w:ascii="Calibri" w:hAnsi="Calibri" w:cs="Calibri"/>
              </w:rPr>
            </w:pPr>
            <w:r w:rsidRPr="00330BE3">
              <w:rPr>
                <w:rFonts w:ascii="Calibri" w:hAnsi="Calibri" w:cs="Calibri"/>
              </w:rPr>
              <w:t>X</w:t>
            </w:r>
          </w:p>
        </w:tc>
        <w:tc>
          <w:tcPr>
            <w:tcW w:w="5528" w:type="dxa"/>
          </w:tcPr>
          <w:p w14:paraId="646FA8B4"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 xml:space="preserve">Dérogation du CCAP : articles 19 et 20 du CCAG </w:t>
            </w:r>
          </w:p>
        </w:tc>
      </w:tr>
      <w:tr w:rsidR="00330BE3" w:rsidRPr="00330BE3" w14:paraId="0F563C74" w14:textId="77777777" w:rsidTr="00923288">
        <w:tc>
          <w:tcPr>
            <w:tcW w:w="2552" w:type="dxa"/>
          </w:tcPr>
          <w:p w14:paraId="06BFDF05"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Article 6</w:t>
            </w:r>
          </w:p>
        </w:tc>
        <w:tc>
          <w:tcPr>
            <w:tcW w:w="1417" w:type="dxa"/>
          </w:tcPr>
          <w:p w14:paraId="09DB7BFE" w14:textId="77777777" w:rsidR="00330BE3" w:rsidRPr="00330BE3" w:rsidRDefault="00330BE3" w:rsidP="00330BE3">
            <w:pPr>
              <w:tabs>
                <w:tab w:val="left" w:pos="4678"/>
              </w:tabs>
              <w:jc w:val="center"/>
              <w:rPr>
                <w:rFonts w:ascii="Calibri" w:hAnsi="Calibri" w:cs="Calibri"/>
              </w:rPr>
            </w:pPr>
            <w:r w:rsidRPr="00330BE3">
              <w:rPr>
                <w:rFonts w:ascii="Calibri" w:hAnsi="Calibri" w:cs="Calibri"/>
              </w:rPr>
              <w:t>X</w:t>
            </w:r>
          </w:p>
        </w:tc>
        <w:tc>
          <w:tcPr>
            <w:tcW w:w="5528" w:type="dxa"/>
          </w:tcPr>
          <w:p w14:paraId="44306317"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Dérogation du CCAP : articles 8.2 et 15.3 du CCAG</w:t>
            </w:r>
          </w:p>
        </w:tc>
      </w:tr>
      <w:tr w:rsidR="00330BE3" w:rsidRPr="00330BE3" w14:paraId="3581712E" w14:textId="77777777" w:rsidTr="00923288">
        <w:tc>
          <w:tcPr>
            <w:tcW w:w="2552" w:type="dxa"/>
          </w:tcPr>
          <w:p w14:paraId="7A59F279"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Article 7</w:t>
            </w:r>
          </w:p>
        </w:tc>
        <w:tc>
          <w:tcPr>
            <w:tcW w:w="1417" w:type="dxa"/>
          </w:tcPr>
          <w:p w14:paraId="67B7FEF8" w14:textId="77777777" w:rsidR="00330BE3" w:rsidRPr="00330BE3" w:rsidRDefault="00330BE3" w:rsidP="00330BE3">
            <w:pPr>
              <w:tabs>
                <w:tab w:val="left" w:pos="4678"/>
              </w:tabs>
              <w:jc w:val="center"/>
              <w:rPr>
                <w:rFonts w:ascii="Calibri" w:hAnsi="Calibri" w:cs="Calibri"/>
              </w:rPr>
            </w:pPr>
            <w:r w:rsidRPr="00330BE3">
              <w:rPr>
                <w:rFonts w:ascii="Calibri" w:hAnsi="Calibri" w:cs="Calibri"/>
              </w:rPr>
              <w:t>X</w:t>
            </w:r>
          </w:p>
        </w:tc>
        <w:tc>
          <w:tcPr>
            <w:tcW w:w="5528" w:type="dxa"/>
          </w:tcPr>
          <w:p w14:paraId="18BD6968"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Dérogation du CCAP : article 8.3.1 du CCAG</w:t>
            </w:r>
          </w:p>
        </w:tc>
      </w:tr>
      <w:tr w:rsidR="00330BE3" w:rsidRPr="00330BE3" w14:paraId="7E1CAFF8" w14:textId="77777777" w:rsidTr="00923288">
        <w:tc>
          <w:tcPr>
            <w:tcW w:w="2552" w:type="dxa"/>
          </w:tcPr>
          <w:p w14:paraId="41DFC69B"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Article 8</w:t>
            </w:r>
          </w:p>
        </w:tc>
        <w:tc>
          <w:tcPr>
            <w:tcW w:w="1417" w:type="dxa"/>
          </w:tcPr>
          <w:p w14:paraId="40D2FA6E" w14:textId="77777777" w:rsidR="00330BE3" w:rsidRPr="00330BE3" w:rsidRDefault="00330BE3" w:rsidP="00330BE3">
            <w:pPr>
              <w:tabs>
                <w:tab w:val="left" w:pos="4678"/>
              </w:tabs>
              <w:jc w:val="center"/>
              <w:rPr>
                <w:rFonts w:ascii="Calibri" w:hAnsi="Calibri" w:cs="Calibri"/>
                <w:highlight w:val="cyan"/>
              </w:rPr>
            </w:pPr>
            <w:r w:rsidRPr="00330BE3">
              <w:rPr>
                <w:rFonts w:ascii="Calibri" w:hAnsi="Calibri" w:cs="Calibri"/>
              </w:rPr>
              <w:t>X</w:t>
            </w:r>
          </w:p>
        </w:tc>
        <w:tc>
          <w:tcPr>
            <w:tcW w:w="5528" w:type="dxa"/>
          </w:tcPr>
          <w:p w14:paraId="78DE2ACB"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 xml:space="preserve">Dérogation du CCAP : articles 5, 7 et 8 du CCAG </w:t>
            </w:r>
          </w:p>
        </w:tc>
      </w:tr>
      <w:tr w:rsidR="00330BE3" w:rsidRPr="00330BE3" w14:paraId="4770D858" w14:textId="77777777" w:rsidTr="00923288">
        <w:tc>
          <w:tcPr>
            <w:tcW w:w="2552" w:type="dxa"/>
          </w:tcPr>
          <w:p w14:paraId="2D97B19C"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Article 9</w:t>
            </w:r>
          </w:p>
        </w:tc>
        <w:tc>
          <w:tcPr>
            <w:tcW w:w="1417" w:type="dxa"/>
          </w:tcPr>
          <w:p w14:paraId="2F857288" w14:textId="77777777" w:rsidR="00330BE3" w:rsidRPr="00330BE3" w:rsidRDefault="00330BE3" w:rsidP="00330BE3">
            <w:pPr>
              <w:tabs>
                <w:tab w:val="left" w:pos="4678"/>
              </w:tabs>
              <w:jc w:val="center"/>
              <w:rPr>
                <w:rFonts w:ascii="Calibri" w:hAnsi="Calibri" w:cs="Calibri"/>
              </w:rPr>
            </w:pPr>
            <w:r w:rsidRPr="00330BE3">
              <w:rPr>
                <w:rFonts w:ascii="Calibri" w:hAnsi="Calibri" w:cs="Calibri"/>
              </w:rPr>
              <w:t>X</w:t>
            </w:r>
          </w:p>
        </w:tc>
        <w:tc>
          <w:tcPr>
            <w:tcW w:w="5528" w:type="dxa"/>
          </w:tcPr>
          <w:p w14:paraId="2D87A279"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Dérogation du CCAP : articles 15, 17, 18 et 23 du CCAG</w:t>
            </w:r>
          </w:p>
        </w:tc>
      </w:tr>
      <w:tr w:rsidR="00330BE3" w:rsidRPr="00330BE3" w14:paraId="7A5488CA" w14:textId="77777777" w:rsidTr="00923288">
        <w:tc>
          <w:tcPr>
            <w:tcW w:w="2552" w:type="dxa"/>
          </w:tcPr>
          <w:p w14:paraId="4F288062"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Article 10</w:t>
            </w:r>
          </w:p>
        </w:tc>
        <w:tc>
          <w:tcPr>
            <w:tcW w:w="1417" w:type="dxa"/>
          </w:tcPr>
          <w:p w14:paraId="5FD21654" w14:textId="77777777" w:rsidR="00330BE3" w:rsidRPr="00330BE3" w:rsidRDefault="00330BE3" w:rsidP="00330BE3">
            <w:pPr>
              <w:tabs>
                <w:tab w:val="left" w:pos="4678"/>
              </w:tabs>
              <w:jc w:val="center"/>
              <w:rPr>
                <w:rFonts w:ascii="Calibri" w:hAnsi="Calibri" w:cs="Calibri"/>
                <w:highlight w:val="cyan"/>
              </w:rPr>
            </w:pPr>
            <w:r w:rsidRPr="00330BE3">
              <w:rPr>
                <w:rFonts w:ascii="Calibri" w:hAnsi="Calibri" w:cs="Calibri"/>
              </w:rPr>
              <w:t>X</w:t>
            </w:r>
          </w:p>
        </w:tc>
        <w:tc>
          <w:tcPr>
            <w:tcW w:w="5528" w:type="dxa"/>
          </w:tcPr>
          <w:p w14:paraId="19AF6F7B"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Dérogation du CCAP : articles 4.6.4 et 22 du CCAG</w:t>
            </w:r>
          </w:p>
        </w:tc>
      </w:tr>
      <w:tr w:rsidR="00330BE3" w:rsidRPr="00330BE3" w14:paraId="54A7DED9" w14:textId="77777777" w:rsidTr="00923288">
        <w:tc>
          <w:tcPr>
            <w:tcW w:w="2552" w:type="dxa"/>
          </w:tcPr>
          <w:p w14:paraId="181095B0" w14:textId="77777777" w:rsidR="00330BE3" w:rsidRPr="00330BE3" w:rsidRDefault="00330BE3" w:rsidP="00330BE3">
            <w:pPr>
              <w:tabs>
                <w:tab w:val="left" w:pos="4678"/>
              </w:tabs>
              <w:jc w:val="both"/>
              <w:rPr>
                <w:rFonts w:ascii="Calibri" w:hAnsi="Calibri" w:cs="Calibri"/>
                <w:highlight w:val="cyan"/>
              </w:rPr>
            </w:pPr>
            <w:r w:rsidRPr="00330BE3">
              <w:rPr>
                <w:rFonts w:ascii="Calibri" w:hAnsi="Calibri" w:cs="Calibri"/>
              </w:rPr>
              <w:t>Article 12</w:t>
            </w:r>
          </w:p>
        </w:tc>
        <w:tc>
          <w:tcPr>
            <w:tcW w:w="1417" w:type="dxa"/>
          </w:tcPr>
          <w:p w14:paraId="4F4B2E6B" w14:textId="77777777" w:rsidR="00330BE3" w:rsidRPr="00330BE3" w:rsidRDefault="00330BE3" w:rsidP="00330BE3">
            <w:pPr>
              <w:tabs>
                <w:tab w:val="left" w:pos="4678"/>
              </w:tabs>
              <w:jc w:val="center"/>
              <w:rPr>
                <w:rFonts w:ascii="Calibri" w:hAnsi="Calibri" w:cs="Calibri"/>
                <w:highlight w:val="cyan"/>
              </w:rPr>
            </w:pPr>
            <w:r w:rsidRPr="00330BE3">
              <w:rPr>
                <w:rFonts w:ascii="Calibri" w:hAnsi="Calibri" w:cs="Calibri"/>
              </w:rPr>
              <w:t>X</w:t>
            </w:r>
          </w:p>
        </w:tc>
        <w:tc>
          <w:tcPr>
            <w:tcW w:w="5528" w:type="dxa"/>
          </w:tcPr>
          <w:p w14:paraId="1240A287" w14:textId="77777777" w:rsidR="00330BE3" w:rsidRPr="00330BE3" w:rsidRDefault="00330BE3" w:rsidP="00330BE3">
            <w:pPr>
              <w:tabs>
                <w:tab w:val="left" w:pos="4678"/>
              </w:tabs>
              <w:jc w:val="both"/>
              <w:rPr>
                <w:rFonts w:ascii="Calibri" w:hAnsi="Calibri" w:cs="Calibri"/>
              </w:rPr>
            </w:pPr>
            <w:r w:rsidRPr="00330BE3">
              <w:rPr>
                <w:rFonts w:ascii="Calibri" w:hAnsi="Calibri" w:cs="Calibri"/>
              </w:rPr>
              <w:t>Dérogation du CCAP : article 21 du CCAG</w:t>
            </w:r>
          </w:p>
        </w:tc>
      </w:tr>
    </w:tbl>
    <w:p w14:paraId="471D0173" w14:textId="77777777" w:rsidR="00330BE3" w:rsidRPr="00330BE3" w:rsidRDefault="00330BE3" w:rsidP="00330BE3">
      <w:pPr>
        <w:tabs>
          <w:tab w:val="left" w:pos="4678"/>
        </w:tabs>
        <w:spacing w:after="0" w:line="240" w:lineRule="auto"/>
        <w:jc w:val="both"/>
        <w:rPr>
          <w:rFonts w:ascii="Calibri" w:eastAsia="Times New Roman" w:hAnsi="Calibri" w:cs="Calibri"/>
          <w:sz w:val="20"/>
          <w:szCs w:val="20"/>
          <w:highlight w:val="cyan"/>
          <w:lang w:eastAsia="fr-FR"/>
        </w:rPr>
      </w:pPr>
    </w:p>
    <w:p w14:paraId="3ECD71B8" w14:textId="77777777" w:rsidR="00330BE3" w:rsidRPr="00330BE3" w:rsidRDefault="00330BE3" w:rsidP="00330BE3">
      <w:pPr>
        <w:tabs>
          <w:tab w:val="left" w:pos="4678"/>
        </w:tabs>
        <w:spacing w:after="0" w:line="240" w:lineRule="auto"/>
        <w:jc w:val="both"/>
        <w:rPr>
          <w:rFonts w:ascii="Calibri" w:eastAsia="Times New Roman" w:hAnsi="Calibri" w:cs="Calibri"/>
          <w:sz w:val="20"/>
          <w:szCs w:val="20"/>
          <w:lang w:eastAsia="fr-FR"/>
        </w:rPr>
      </w:pPr>
      <w:r w:rsidRPr="00330BE3">
        <w:rPr>
          <w:rFonts w:ascii="Calibri" w:eastAsia="Times New Roman" w:hAnsi="Calibri" w:cs="Calibri"/>
          <w:sz w:val="20"/>
          <w:szCs w:val="20"/>
          <w:lang w:eastAsia="fr-FR"/>
        </w:rPr>
        <w:t>Par ailleurs, au titre des dérogations, l’ensemble des références aux articles des codes : civil, travail, commerce… applicables en France métropolitaine sont remplacées par les références aux codes et Lois du pays applicables en Nouvelle-Calédonie.</w:t>
      </w:r>
    </w:p>
    <w:p w14:paraId="6A906A9F" w14:textId="77777777" w:rsidR="00330BE3" w:rsidRPr="00330BE3" w:rsidRDefault="00330BE3" w:rsidP="00330BE3">
      <w:pPr>
        <w:widowControl w:val="0"/>
        <w:pBdr>
          <w:bottom w:val="single" w:sz="4" w:space="1" w:color="auto"/>
        </w:pBdr>
        <w:spacing w:after="0" w:line="240" w:lineRule="auto"/>
        <w:jc w:val="both"/>
        <w:rPr>
          <w:rFonts w:ascii="Calibri" w:eastAsia="Times New Roman" w:hAnsi="Calibri" w:cs="Calibri"/>
          <w:sz w:val="20"/>
          <w:szCs w:val="20"/>
          <w:lang w:eastAsia="fr-FR"/>
        </w:rPr>
      </w:pPr>
    </w:p>
    <w:p w14:paraId="29723472" w14:textId="77777777" w:rsidR="008529F1" w:rsidRPr="000858AC" w:rsidRDefault="008529F1" w:rsidP="000858AC">
      <w:pPr>
        <w:widowControl w:val="0"/>
        <w:pBdr>
          <w:bottom w:val="single" w:sz="4" w:space="1" w:color="auto"/>
        </w:pBdr>
        <w:spacing w:after="0" w:line="240" w:lineRule="auto"/>
        <w:jc w:val="both"/>
        <w:rPr>
          <w:rFonts w:ascii="Calibri" w:eastAsia="Times New Roman" w:hAnsi="Calibri" w:cs="Calibri"/>
          <w:sz w:val="20"/>
          <w:szCs w:val="20"/>
          <w:lang w:eastAsia="fr-FR"/>
        </w:rPr>
      </w:pPr>
    </w:p>
    <w:p w14:paraId="581F06F8"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p>
    <w:p w14:paraId="395B42DE"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r w:rsidRPr="000858AC">
        <w:rPr>
          <w:rFonts w:ascii="Calibri" w:eastAsia="Times New Roman" w:hAnsi="Calibri" w:cs="Calibri"/>
          <w:sz w:val="20"/>
          <w:szCs w:val="20"/>
          <w:lang w:eastAsia="fr-FR"/>
        </w:rPr>
        <w:t xml:space="preserve">Fait à Nouméa, le </w:t>
      </w:r>
      <w:r w:rsidRPr="000858AC">
        <w:rPr>
          <w:rFonts w:ascii="Calibri" w:eastAsia="Times New Roman" w:hAnsi="Calibri" w:cs="Calibri"/>
          <w:b/>
          <w:color w:val="2E74B5"/>
          <w:sz w:val="20"/>
          <w:szCs w:val="20"/>
          <w:lang w:eastAsia="fr-FR"/>
        </w:rPr>
        <w:t xml:space="preserve">JJ/MM/AAAA </w:t>
      </w:r>
      <w:r w:rsidRPr="000858AC">
        <w:rPr>
          <w:rFonts w:ascii="Calibri" w:eastAsia="Times New Roman" w:hAnsi="Calibri" w:cs="Calibri"/>
          <w:sz w:val="20"/>
          <w:szCs w:val="20"/>
          <w:lang w:eastAsia="fr-FR"/>
        </w:rPr>
        <w:t>en un (1) exemplaire original</w:t>
      </w:r>
    </w:p>
    <w:p w14:paraId="7D211244" w14:textId="5BEFE68A" w:rsidR="000858AC" w:rsidRPr="000858AC" w:rsidDel="00CD08BA" w:rsidRDefault="000858AC" w:rsidP="000858AC">
      <w:pPr>
        <w:widowControl w:val="0"/>
        <w:spacing w:after="0" w:line="240" w:lineRule="auto"/>
        <w:jc w:val="both"/>
        <w:rPr>
          <w:del w:id="384" w:author="Jean-Yves AURIOL" w:date="2023-07-05T09:38:00Z"/>
          <w:rFonts w:ascii="Calibri" w:eastAsia="Times New Roman" w:hAnsi="Calibri" w:cs="Calibri"/>
          <w:sz w:val="20"/>
          <w:szCs w:val="20"/>
          <w:lang w:eastAsia="fr-FR"/>
        </w:rPr>
      </w:pPr>
    </w:p>
    <w:p w14:paraId="54D5806B" w14:textId="2F90AAA9" w:rsidR="008529F1" w:rsidRPr="008529F1" w:rsidDel="00CD08BA" w:rsidRDefault="008529F1" w:rsidP="008529F1">
      <w:pPr>
        <w:widowControl w:val="0"/>
        <w:spacing w:after="0" w:line="240" w:lineRule="auto"/>
        <w:ind w:right="23"/>
        <w:jc w:val="both"/>
        <w:rPr>
          <w:del w:id="385" w:author="Jean-Yves AURIOL" w:date="2023-07-05T09:38:00Z"/>
          <w:rFonts w:eastAsia="Times New Roman" w:cstheme="minorHAnsi"/>
          <w:sz w:val="20"/>
          <w:szCs w:val="20"/>
          <w:lang w:eastAsia="fr-FR"/>
        </w:rPr>
      </w:pPr>
    </w:p>
    <w:p w14:paraId="1DAC688F" w14:textId="356FF9C7" w:rsidR="008529F1" w:rsidRPr="001636DE" w:rsidRDefault="00330BE3" w:rsidP="008529F1">
      <w:pPr>
        <w:widowControl w:val="0"/>
        <w:spacing w:after="0" w:line="240" w:lineRule="auto"/>
        <w:jc w:val="both"/>
        <w:rPr>
          <w:rFonts w:eastAsia="Times New Roman" w:cstheme="minorHAnsi"/>
          <w:b/>
          <w:i/>
          <w:color w:val="E36C0A" w:themeColor="accent6" w:themeShade="BF"/>
          <w:lang w:eastAsia="fr-FR"/>
        </w:rPr>
      </w:pPr>
      <w:r w:rsidRPr="001636DE">
        <w:rPr>
          <w:rFonts w:eastAsia="Times New Roman" w:cstheme="minorHAnsi"/>
          <w:b/>
          <w:i/>
          <w:color w:val="E36C0A" w:themeColor="accent6" w:themeShade="BF"/>
          <w:lang w:eastAsia="fr-FR"/>
        </w:rPr>
        <w:t>L’entrepreneur</w:t>
      </w:r>
      <w:r w:rsidR="008529F1" w:rsidRPr="001636DE">
        <w:rPr>
          <w:rFonts w:eastAsia="Times New Roman" w:cstheme="minorHAnsi"/>
          <w:b/>
          <w:i/>
          <w:color w:val="E36C0A" w:themeColor="accent6" w:themeShade="BF"/>
          <w:lang w:eastAsia="fr-FR"/>
        </w:rPr>
        <w:t xml:space="preserve"> </w:t>
      </w:r>
      <w:r w:rsidR="008529F1" w:rsidRPr="001636DE">
        <w:rPr>
          <w:rFonts w:eastAsia="Times New Roman" w:cstheme="minorHAnsi"/>
          <w:b/>
          <w:i/>
          <w:color w:val="E36C0A" w:themeColor="accent6" w:themeShade="BF"/>
          <w:vertAlign w:val="superscript"/>
          <w:lang w:eastAsia="fr-FR"/>
        </w:rPr>
        <w:t>(1)</w:t>
      </w:r>
      <w:r w:rsidR="008529F1" w:rsidRPr="001636DE">
        <w:rPr>
          <w:rFonts w:eastAsia="Times New Roman" w:cstheme="minorHAnsi"/>
          <w:b/>
          <w:i/>
          <w:color w:val="E36C0A" w:themeColor="accent6" w:themeShade="BF"/>
          <w:lang w:eastAsia="fr-FR"/>
        </w:rPr>
        <w:t> :</w:t>
      </w:r>
    </w:p>
    <w:tbl>
      <w:tblPr>
        <w:tblW w:w="4678"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tblGrid>
      <w:tr w:rsidR="008529F1" w:rsidRPr="008529F1" w14:paraId="0F97BA79" w14:textId="77777777" w:rsidTr="008529F1">
        <w:trPr>
          <w:trHeight w:val="1666"/>
        </w:trPr>
        <w:tc>
          <w:tcPr>
            <w:tcW w:w="4678" w:type="dxa"/>
            <w:shd w:val="clear" w:color="auto" w:fill="auto"/>
          </w:tcPr>
          <w:p w14:paraId="7CEBC90B"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C8C9DEF"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993CC3E"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60F2815"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E81AB5C"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tc>
      </w:tr>
    </w:tbl>
    <w:p w14:paraId="32FFCF9A" w14:textId="77777777" w:rsidR="00367F8B" w:rsidRDefault="00367F8B" w:rsidP="00330BE3">
      <w:pPr>
        <w:widowControl w:val="0"/>
        <w:spacing w:after="0" w:line="240" w:lineRule="auto"/>
        <w:jc w:val="both"/>
        <w:rPr>
          <w:rFonts w:eastAsia="Times New Roman" w:cstheme="minorHAnsi"/>
          <w:b/>
          <w:i/>
          <w:color w:val="E36C0A" w:themeColor="accent6" w:themeShade="BF"/>
          <w:lang w:eastAsia="fr-FR"/>
        </w:rPr>
      </w:pPr>
    </w:p>
    <w:p w14:paraId="25296426" w14:textId="77777777" w:rsidR="00367F8B" w:rsidRDefault="00367F8B" w:rsidP="00330BE3">
      <w:pPr>
        <w:widowControl w:val="0"/>
        <w:spacing w:after="0" w:line="240" w:lineRule="auto"/>
        <w:jc w:val="both"/>
        <w:rPr>
          <w:rFonts w:eastAsia="Times New Roman" w:cstheme="minorHAnsi"/>
          <w:b/>
          <w:i/>
          <w:color w:val="E36C0A" w:themeColor="accent6" w:themeShade="BF"/>
          <w:lang w:eastAsia="fr-FR"/>
        </w:rPr>
      </w:pPr>
    </w:p>
    <w:p w14:paraId="075C4B33" w14:textId="77777777" w:rsidR="00367F8B" w:rsidRDefault="00367F8B" w:rsidP="00330BE3">
      <w:pPr>
        <w:widowControl w:val="0"/>
        <w:spacing w:after="0" w:line="240" w:lineRule="auto"/>
        <w:jc w:val="both"/>
        <w:rPr>
          <w:rFonts w:eastAsia="Times New Roman" w:cstheme="minorHAnsi"/>
          <w:b/>
          <w:i/>
          <w:color w:val="E36C0A" w:themeColor="accent6" w:themeShade="BF"/>
          <w:lang w:eastAsia="fr-FR"/>
        </w:rPr>
      </w:pPr>
    </w:p>
    <w:p w14:paraId="661095C9" w14:textId="3FF3CF16" w:rsidR="00330BE3" w:rsidRPr="00330BE3" w:rsidRDefault="00330BE3" w:rsidP="00330BE3">
      <w:pPr>
        <w:widowControl w:val="0"/>
        <w:spacing w:after="0" w:line="240" w:lineRule="auto"/>
        <w:jc w:val="both"/>
        <w:rPr>
          <w:rFonts w:eastAsia="Times New Roman" w:cstheme="minorHAnsi"/>
          <w:b/>
          <w:i/>
          <w:color w:val="E36C0A" w:themeColor="accent6" w:themeShade="BF"/>
          <w:lang w:eastAsia="fr-FR"/>
        </w:rPr>
      </w:pPr>
      <w:r w:rsidRPr="00330BE3">
        <w:rPr>
          <w:rFonts w:eastAsia="Times New Roman" w:cstheme="minorHAnsi"/>
          <w:b/>
          <w:i/>
          <w:color w:val="E36C0A" w:themeColor="accent6" w:themeShade="BF"/>
          <w:lang w:eastAsia="fr-FR"/>
        </w:rPr>
        <w:t xml:space="preserve">Les entrepreneurs </w:t>
      </w:r>
      <w:r w:rsidRPr="00330BE3">
        <w:rPr>
          <w:rFonts w:eastAsia="Times New Roman" w:cstheme="minorHAnsi"/>
          <w:b/>
          <w:i/>
          <w:color w:val="E36C0A" w:themeColor="accent6" w:themeShade="BF"/>
          <w:vertAlign w:val="superscript"/>
          <w:lang w:eastAsia="fr-FR"/>
        </w:rPr>
        <w:t>(1)</w:t>
      </w:r>
      <w:r w:rsidRPr="00330BE3">
        <w:rPr>
          <w:rFonts w:eastAsia="Times New Roman" w:cstheme="minorHAnsi"/>
          <w:b/>
          <w:i/>
          <w:color w:val="E36C0A" w:themeColor="accent6" w:themeShade="BF"/>
          <w:lang w:eastAsia="fr-FR"/>
        </w:rPr>
        <w:t> :</w:t>
      </w:r>
    </w:p>
    <w:p w14:paraId="254F1CEF" w14:textId="77777777" w:rsidR="00330BE3" w:rsidRDefault="00330BE3" w:rsidP="00330BE3">
      <w:pPr>
        <w:widowControl w:val="0"/>
        <w:spacing w:after="0" w:line="240" w:lineRule="auto"/>
        <w:jc w:val="both"/>
        <w:rPr>
          <w:rFonts w:eastAsia="Times New Roman" w:cstheme="minorHAnsi"/>
          <w:b/>
          <w:color w:val="8496B0"/>
          <w:sz w:val="24"/>
          <w:szCs w:val="24"/>
          <w:lang w:eastAsia="fr-FR"/>
        </w:rPr>
      </w:pPr>
    </w:p>
    <w:tbl>
      <w:tblPr>
        <w:tblStyle w:val="Grilledutableau"/>
        <w:tblW w:w="0" w:type="auto"/>
        <w:tblLook w:val="04A0" w:firstRow="1" w:lastRow="0" w:firstColumn="1" w:lastColumn="0" w:noHBand="0" w:noVBand="1"/>
      </w:tblPr>
      <w:tblGrid>
        <w:gridCol w:w="4963"/>
        <w:gridCol w:w="4949"/>
      </w:tblGrid>
      <w:tr w:rsidR="00330BE3" w:rsidRPr="00B839D8" w14:paraId="257A1254" w14:textId="77777777" w:rsidTr="00E62397">
        <w:tc>
          <w:tcPr>
            <w:tcW w:w="4963" w:type="dxa"/>
          </w:tcPr>
          <w:p w14:paraId="6715B94A" w14:textId="77777777" w:rsidR="00330BE3" w:rsidRPr="00B839D8" w:rsidRDefault="00330BE3" w:rsidP="001636DE">
            <w:pPr>
              <w:widowControl w:val="0"/>
              <w:jc w:val="both"/>
              <w:rPr>
                <w:rFonts w:asciiTheme="minorHAnsi" w:hAnsiTheme="minorHAnsi" w:cstheme="minorHAnsi"/>
                <w:i/>
              </w:rPr>
            </w:pPr>
            <w:r w:rsidRPr="00B839D8">
              <w:rPr>
                <w:rFonts w:asciiTheme="minorHAnsi" w:hAnsiTheme="minorHAnsi" w:cstheme="minorHAnsi"/>
                <w:i/>
              </w:rPr>
              <w:t>1</w:t>
            </w:r>
            <w:r w:rsidRPr="00B839D8">
              <w:rPr>
                <w:rFonts w:asciiTheme="minorHAnsi" w:hAnsiTheme="minorHAnsi" w:cstheme="minorHAnsi"/>
                <w:i/>
                <w:vertAlign w:val="superscript"/>
              </w:rPr>
              <w:t>er</w:t>
            </w:r>
            <w:r w:rsidRPr="00B839D8">
              <w:rPr>
                <w:rFonts w:asciiTheme="minorHAnsi" w:hAnsiTheme="minorHAnsi" w:cstheme="minorHAnsi"/>
                <w:i/>
              </w:rPr>
              <w:t xml:space="preserve"> co</w:t>
            </w:r>
            <w:r>
              <w:rPr>
                <w:rFonts w:asciiTheme="minorHAnsi" w:hAnsiTheme="minorHAnsi" w:cstheme="minorHAnsi"/>
                <w:i/>
              </w:rPr>
              <w:t>traitant</w:t>
            </w:r>
            <w:r w:rsidRPr="00B839D8">
              <w:rPr>
                <w:rFonts w:asciiTheme="minorHAnsi" w:hAnsiTheme="minorHAnsi" w:cstheme="minorHAnsi"/>
                <w:i/>
              </w:rPr>
              <w:t xml:space="preserve"> (mandataire)</w:t>
            </w:r>
          </w:p>
          <w:p w14:paraId="47723C20" w14:textId="77777777" w:rsidR="00330BE3" w:rsidRPr="00B839D8" w:rsidRDefault="00330BE3" w:rsidP="001636DE">
            <w:pPr>
              <w:widowControl w:val="0"/>
              <w:jc w:val="both"/>
              <w:rPr>
                <w:rFonts w:asciiTheme="minorHAnsi" w:hAnsiTheme="minorHAnsi" w:cstheme="minorHAnsi"/>
                <w:i/>
              </w:rPr>
            </w:pPr>
          </w:p>
          <w:p w14:paraId="04797537" w14:textId="77777777" w:rsidR="00330BE3" w:rsidRPr="00B839D8" w:rsidRDefault="00330BE3" w:rsidP="001636DE">
            <w:pPr>
              <w:widowControl w:val="0"/>
              <w:jc w:val="both"/>
              <w:rPr>
                <w:rFonts w:asciiTheme="minorHAnsi" w:hAnsiTheme="minorHAnsi" w:cstheme="minorHAnsi"/>
                <w:i/>
              </w:rPr>
            </w:pPr>
          </w:p>
          <w:p w14:paraId="42926D70" w14:textId="77777777" w:rsidR="00330BE3" w:rsidRPr="00B839D8" w:rsidRDefault="00330BE3" w:rsidP="001636DE">
            <w:pPr>
              <w:widowControl w:val="0"/>
              <w:jc w:val="both"/>
              <w:rPr>
                <w:rFonts w:asciiTheme="minorHAnsi" w:hAnsiTheme="minorHAnsi" w:cstheme="minorHAnsi"/>
                <w:i/>
              </w:rPr>
            </w:pPr>
          </w:p>
          <w:p w14:paraId="067D2CD8" w14:textId="77777777" w:rsidR="00330BE3" w:rsidRPr="00B839D8" w:rsidRDefault="00330BE3" w:rsidP="001636DE">
            <w:pPr>
              <w:widowControl w:val="0"/>
              <w:jc w:val="both"/>
              <w:rPr>
                <w:rFonts w:asciiTheme="minorHAnsi" w:hAnsiTheme="minorHAnsi" w:cstheme="minorHAnsi"/>
                <w:i/>
              </w:rPr>
            </w:pPr>
          </w:p>
          <w:p w14:paraId="0B2E1511" w14:textId="77777777" w:rsidR="00330BE3" w:rsidRPr="00B839D8" w:rsidRDefault="00330BE3" w:rsidP="001636DE">
            <w:pPr>
              <w:widowControl w:val="0"/>
              <w:jc w:val="both"/>
              <w:rPr>
                <w:rFonts w:asciiTheme="minorHAnsi" w:hAnsiTheme="minorHAnsi" w:cstheme="minorHAnsi"/>
                <w:i/>
              </w:rPr>
            </w:pPr>
          </w:p>
          <w:p w14:paraId="01EAE24E" w14:textId="77777777" w:rsidR="00330BE3" w:rsidRPr="00B839D8" w:rsidRDefault="00330BE3" w:rsidP="001636DE">
            <w:pPr>
              <w:widowControl w:val="0"/>
              <w:jc w:val="both"/>
              <w:rPr>
                <w:rFonts w:asciiTheme="minorHAnsi" w:hAnsiTheme="minorHAnsi" w:cstheme="minorHAnsi"/>
                <w:i/>
              </w:rPr>
            </w:pPr>
          </w:p>
          <w:p w14:paraId="2AF8757F" w14:textId="77777777" w:rsidR="00330BE3" w:rsidRPr="00B839D8" w:rsidRDefault="00330BE3" w:rsidP="001636DE">
            <w:pPr>
              <w:widowControl w:val="0"/>
              <w:jc w:val="both"/>
              <w:rPr>
                <w:rFonts w:asciiTheme="minorHAnsi" w:hAnsiTheme="minorHAnsi" w:cstheme="minorHAnsi"/>
                <w:i/>
              </w:rPr>
            </w:pPr>
          </w:p>
        </w:tc>
        <w:tc>
          <w:tcPr>
            <w:tcW w:w="4949" w:type="dxa"/>
          </w:tcPr>
          <w:p w14:paraId="18C05498" w14:textId="77777777" w:rsidR="00330BE3" w:rsidRPr="00B839D8" w:rsidRDefault="00330BE3" w:rsidP="001636DE">
            <w:pPr>
              <w:widowControl w:val="0"/>
              <w:jc w:val="both"/>
              <w:rPr>
                <w:rFonts w:asciiTheme="minorHAnsi" w:hAnsiTheme="minorHAnsi" w:cstheme="minorHAnsi"/>
                <w:i/>
              </w:rPr>
            </w:pPr>
            <w:r w:rsidRPr="00B839D8">
              <w:rPr>
                <w:rFonts w:asciiTheme="minorHAnsi" w:hAnsiTheme="minorHAnsi" w:cstheme="minorHAnsi"/>
                <w:i/>
              </w:rPr>
              <w:t>2</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tc>
      </w:tr>
      <w:tr w:rsidR="00C05D16" w:rsidRPr="00B839D8" w14:paraId="3FB65D79" w14:textId="77777777" w:rsidTr="00E62397">
        <w:tc>
          <w:tcPr>
            <w:tcW w:w="4963" w:type="dxa"/>
          </w:tcPr>
          <w:p w14:paraId="4ED0C5F5" w14:textId="77777777" w:rsidR="00C05D16" w:rsidRPr="00C05D16" w:rsidRDefault="00C05D16" w:rsidP="00C05D16">
            <w:pPr>
              <w:widowControl w:val="0"/>
              <w:jc w:val="both"/>
              <w:rPr>
                <w:rFonts w:asciiTheme="minorHAnsi" w:hAnsiTheme="minorHAnsi" w:cstheme="minorHAnsi"/>
                <w:i/>
              </w:rPr>
            </w:pPr>
            <w:r w:rsidRPr="00C05D16">
              <w:rPr>
                <w:rFonts w:asciiTheme="minorHAnsi" w:hAnsiTheme="minorHAnsi" w:cstheme="minorHAnsi"/>
                <w:i/>
              </w:rPr>
              <w:t>3ième cotraitant</w:t>
            </w:r>
          </w:p>
          <w:p w14:paraId="3A472ECE" w14:textId="77777777" w:rsidR="00C05D16" w:rsidRPr="00C05D16" w:rsidRDefault="00C05D16" w:rsidP="00C05D16">
            <w:pPr>
              <w:widowControl w:val="0"/>
              <w:jc w:val="both"/>
              <w:rPr>
                <w:rFonts w:asciiTheme="minorHAnsi" w:hAnsiTheme="minorHAnsi" w:cstheme="minorHAnsi"/>
                <w:i/>
              </w:rPr>
            </w:pPr>
          </w:p>
          <w:p w14:paraId="57DB76C4" w14:textId="77777777" w:rsidR="00C05D16" w:rsidRPr="00C05D16" w:rsidRDefault="00C05D16" w:rsidP="00C05D16">
            <w:pPr>
              <w:widowControl w:val="0"/>
              <w:jc w:val="both"/>
              <w:rPr>
                <w:rFonts w:asciiTheme="minorHAnsi" w:hAnsiTheme="minorHAnsi" w:cstheme="minorHAnsi"/>
                <w:i/>
              </w:rPr>
            </w:pPr>
          </w:p>
          <w:p w14:paraId="1968268E" w14:textId="77777777" w:rsidR="00C05D16" w:rsidRPr="00C05D16" w:rsidRDefault="00C05D16" w:rsidP="00C05D16">
            <w:pPr>
              <w:widowControl w:val="0"/>
              <w:jc w:val="both"/>
              <w:rPr>
                <w:rFonts w:asciiTheme="minorHAnsi" w:hAnsiTheme="minorHAnsi" w:cstheme="minorHAnsi"/>
                <w:i/>
              </w:rPr>
            </w:pPr>
          </w:p>
          <w:p w14:paraId="4B9BD7E6" w14:textId="77777777" w:rsidR="00C05D16" w:rsidRPr="00C05D16" w:rsidRDefault="00C05D16" w:rsidP="00C05D16">
            <w:pPr>
              <w:widowControl w:val="0"/>
              <w:jc w:val="both"/>
              <w:rPr>
                <w:rFonts w:asciiTheme="minorHAnsi" w:hAnsiTheme="minorHAnsi" w:cstheme="minorHAnsi"/>
                <w:i/>
              </w:rPr>
            </w:pPr>
          </w:p>
          <w:p w14:paraId="34B662E1" w14:textId="77777777" w:rsidR="00C05D16" w:rsidRPr="00C05D16" w:rsidRDefault="00C05D16" w:rsidP="00C05D16">
            <w:pPr>
              <w:widowControl w:val="0"/>
              <w:jc w:val="both"/>
              <w:rPr>
                <w:rFonts w:asciiTheme="minorHAnsi" w:hAnsiTheme="minorHAnsi" w:cstheme="minorHAnsi"/>
                <w:i/>
              </w:rPr>
            </w:pPr>
          </w:p>
          <w:p w14:paraId="53FC20C9" w14:textId="77777777" w:rsidR="00C05D16" w:rsidRPr="00C05D16" w:rsidRDefault="00C05D16" w:rsidP="00C05D16">
            <w:pPr>
              <w:widowControl w:val="0"/>
              <w:jc w:val="both"/>
              <w:rPr>
                <w:rFonts w:asciiTheme="minorHAnsi" w:hAnsiTheme="minorHAnsi" w:cstheme="minorHAnsi"/>
                <w:i/>
              </w:rPr>
            </w:pPr>
          </w:p>
          <w:p w14:paraId="69BCFA94" w14:textId="77777777" w:rsidR="00C05D16" w:rsidRPr="00C05D16" w:rsidRDefault="00C05D16" w:rsidP="00C05D16">
            <w:pPr>
              <w:widowControl w:val="0"/>
              <w:jc w:val="both"/>
              <w:rPr>
                <w:rFonts w:asciiTheme="minorHAnsi" w:hAnsiTheme="minorHAnsi" w:cstheme="minorHAnsi"/>
                <w:i/>
              </w:rPr>
            </w:pPr>
          </w:p>
        </w:tc>
        <w:tc>
          <w:tcPr>
            <w:tcW w:w="4949" w:type="dxa"/>
          </w:tcPr>
          <w:p w14:paraId="0A82B110" w14:textId="77777777" w:rsidR="00C05D16" w:rsidRPr="00C05D16" w:rsidRDefault="00C05D16" w:rsidP="00C05D16">
            <w:pPr>
              <w:widowControl w:val="0"/>
              <w:jc w:val="both"/>
              <w:rPr>
                <w:rFonts w:asciiTheme="minorHAnsi" w:hAnsiTheme="minorHAnsi" w:cstheme="minorHAnsi"/>
                <w:i/>
              </w:rPr>
            </w:pPr>
            <w:r w:rsidRPr="00C05D16">
              <w:rPr>
                <w:rFonts w:asciiTheme="minorHAnsi" w:hAnsiTheme="minorHAnsi" w:cstheme="minorHAnsi"/>
                <w:i/>
              </w:rPr>
              <w:lastRenderedPageBreak/>
              <w:t>4ième cotraitant</w:t>
            </w:r>
          </w:p>
          <w:p w14:paraId="11E600B8" w14:textId="77777777" w:rsidR="00C05D16" w:rsidRPr="00C05D16" w:rsidRDefault="00C05D16" w:rsidP="00C05D16">
            <w:pPr>
              <w:widowControl w:val="0"/>
              <w:jc w:val="both"/>
              <w:rPr>
                <w:rFonts w:asciiTheme="minorHAnsi" w:hAnsiTheme="minorHAnsi" w:cstheme="minorHAnsi"/>
                <w:i/>
              </w:rPr>
            </w:pPr>
          </w:p>
        </w:tc>
      </w:tr>
      <w:tr w:rsidR="00C05D16" w:rsidRPr="00B839D8" w14:paraId="1EACCF75" w14:textId="77777777" w:rsidTr="00E62397">
        <w:tc>
          <w:tcPr>
            <w:tcW w:w="4963" w:type="dxa"/>
          </w:tcPr>
          <w:p w14:paraId="571DE274" w14:textId="7BFF3415" w:rsidR="00C05D16" w:rsidRPr="00C05D16" w:rsidRDefault="00C05D16" w:rsidP="00C05D16">
            <w:pPr>
              <w:widowControl w:val="0"/>
              <w:jc w:val="both"/>
              <w:rPr>
                <w:rFonts w:asciiTheme="minorHAnsi" w:hAnsiTheme="minorHAnsi" w:cstheme="minorHAnsi"/>
                <w:i/>
              </w:rPr>
            </w:pPr>
            <w:r w:rsidRPr="00C05D16">
              <w:rPr>
                <w:rFonts w:asciiTheme="minorHAnsi" w:hAnsiTheme="minorHAnsi" w:cstheme="minorHAnsi"/>
                <w:i/>
              </w:rPr>
              <w:t>5ième cotraitant</w:t>
            </w:r>
          </w:p>
          <w:p w14:paraId="30854FFD" w14:textId="77777777" w:rsidR="00C05D16" w:rsidRPr="00C05D16" w:rsidRDefault="00C05D16" w:rsidP="00C05D16">
            <w:pPr>
              <w:widowControl w:val="0"/>
              <w:jc w:val="both"/>
              <w:rPr>
                <w:rFonts w:asciiTheme="minorHAnsi" w:hAnsiTheme="minorHAnsi" w:cstheme="minorHAnsi"/>
                <w:i/>
              </w:rPr>
            </w:pPr>
          </w:p>
          <w:p w14:paraId="055A5A35" w14:textId="77777777" w:rsidR="00C05D16" w:rsidRPr="00C05D16" w:rsidRDefault="00C05D16" w:rsidP="00C05D16">
            <w:pPr>
              <w:widowControl w:val="0"/>
              <w:jc w:val="both"/>
              <w:rPr>
                <w:rFonts w:asciiTheme="minorHAnsi" w:hAnsiTheme="minorHAnsi" w:cstheme="minorHAnsi"/>
                <w:i/>
              </w:rPr>
            </w:pPr>
          </w:p>
          <w:p w14:paraId="764346B1" w14:textId="77777777" w:rsidR="00C05D16" w:rsidRPr="00C05D16" w:rsidRDefault="00C05D16" w:rsidP="00C05D16">
            <w:pPr>
              <w:widowControl w:val="0"/>
              <w:jc w:val="both"/>
              <w:rPr>
                <w:rFonts w:asciiTheme="minorHAnsi" w:hAnsiTheme="minorHAnsi" w:cstheme="minorHAnsi"/>
                <w:i/>
              </w:rPr>
            </w:pPr>
          </w:p>
          <w:p w14:paraId="0DFBF149" w14:textId="77777777" w:rsidR="00C05D16" w:rsidRPr="00C05D16" w:rsidRDefault="00C05D16" w:rsidP="00C05D16">
            <w:pPr>
              <w:widowControl w:val="0"/>
              <w:jc w:val="both"/>
              <w:rPr>
                <w:rFonts w:asciiTheme="minorHAnsi" w:hAnsiTheme="minorHAnsi" w:cstheme="minorHAnsi"/>
                <w:i/>
              </w:rPr>
            </w:pPr>
          </w:p>
          <w:p w14:paraId="15643019" w14:textId="77777777" w:rsidR="00C05D16" w:rsidRPr="00C05D16" w:rsidRDefault="00C05D16" w:rsidP="00C05D16">
            <w:pPr>
              <w:widowControl w:val="0"/>
              <w:jc w:val="both"/>
              <w:rPr>
                <w:rFonts w:asciiTheme="minorHAnsi" w:hAnsiTheme="minorHAnsi" w:cstheme="minorHAnsi"/>
                <w:i/>
              </w:rPr>
            </w:pPr>
          </w:p>
          <w:p w14:paraId="3F95F9DC" w14:textId="77777777" w:rsidR="00C05D16" w:rsidRPr="00C05D16" w:rsidRDefault="00C05D16" w:rsidP="00C05D16">
            <w:pPr>
              <w:widowControl w:val="0"/>
              <w:jc w:val="both"/>
              <w:rPr>
                <w:rFonts w:asciiTheme="minorHAnsi" w:hAnsiTheme="minorHAnsi" w:cstheme="minorHAnsi"/>
                <w:i/>
              </w:rPr>
            </w:pPr>
          </w:p>
          <w:p w14:paraId="779F5166" w14:textId="77777777" w:rsidR="00C05D16" w:rsidRPr="00C05D16" w:rsidRDefault="00C05D16" w:rsidP="00C05D16">
            <w:pPr>
              <w:widowControl w:val="0"/>
              <w:jc w:val="both"/>
              <w:rPr>
                <w:rFonts w:asciiTheme="minorHAnsi" w:hAnsiTheme="minorHAnsi" w:cstheme="minorHAnsi"/>
                <w:i/>
              </w:rPr>
            </w:pPr>
          </w:p>
        </w:tc>
        <w:tc>
          <w:tcPr>
            <w:tcW w:w="4949" w:type="dxa"/>
          </w:tcPr>
          <w:p w14:paraId="5E8E387B" w14:textId="73BB858C" w:rsidR="00C05D16" w:rsidRPr="00C05D16" w:rsidRDefault="00C05D16" w:rsidP="00C05D16">
            <w:pPr>
              <w:widowControl w:val="0"/>
              <w:jc w:val="both"/>
              <w:rPr>
                <w:rFonts w:asciiTheme="minorHAnsi" w:hAnsiTheme="minorHAnsi" w:cstheme="minorHAnsi"/>
                <w:i/>
              </w:rPr>
            </w:pPr>
            <w:r w:rsidRPr="00C05D16">
              <w:rPr>
                <w:rFonts w:asciiTheme="minorHAnsi" w:hAnsiTheme="minorHAnsi" w:cstheme="minorHAnsi"/>
                <w:i/>
              </w:rPr>
              <w:t>6ième cotraitant</w:t>
            </w:r>
          </w:p>
          <w:p w14:paraId="3602A626" w14:textId="6ADAB382" w:rsidR="00C05D16" w:rsidRPr="00C05D16" w:rsidRDefault="00C05D16" w:rsidP="00C05D16">
            <w:pPr>
              <w:widowControl w:val="0"/>
              <w:jc w:val="both"/>
              <w:rPr>
                <w:rFonts w:asciiTheme="minorHAnsi" w:hAnsiTheme="minorHAnsi" w:cstheme="minorHAnsi"/>
                <w:i/>
              </w:rPr>
            </w:pPr>
          </w:p>
        </w:tc>
      </w:tr>
      <w:tr w:rsidR="00515ADE" w:rsidRPr="00B839D8" w14:paraId="28DB1E65" w14:textId="77777777" w:rsidTr="00515ADE">
        <w:trPr>
          <w:trHeight w:val="2051"/>
        </w:trPr>
        <w:tc>
          <w:tcPr>
            <w:tcW w:w="4963" w:type="dxa"/>
          </w:tcPr>
          <w:p w14:paraId="55745DA1" w14:textId="5CEE8E0B" w:rsidR="00515ADE" w:rsidRPr="00C05D16" w:rsidRDefault="00515ADE" w:rsidP="00515ADE">
            <w:pPr>
              <w:widowControl w:val="0"/>
              <w:jc w:val="both"/>
              <w:rPr>
                <w:rFonts w:asciiTheme="minorHAnsi" w:hAnsiTheme="minorHAnsi" w:cstheme="minorHAnsi"/>
                <w:i/>
              </w:rPr>
            </w:pPr>
            <w:r>
              <w:rPr>
                <w:rFonts w:asciiTheme="minorHAnsi" w:hAnsiTheme="minorHAnsi" w:cstheme="minorHAnsi"/>
                <w:i/>
              </w:rPr>
              <w:t>7</w:t>
            </w:r>
            <w:r w:rsidRPr="00C05D16">
              <w:rPr>
                <w:rFonts w:asciiTheme="minorHAnsi" w:hAnsiTheme="minorHAnsi" w:cstheme="minorHAnsi"/>
                <w:i/>
              </w:rPr>
              <w:t>ième cotraitant</w:t>
            </w:r>
          </w:p>
          <w:p w14:paraId="09434F56" w14:textId="77777777" w:rsidR="00515ADE" w:rsidRPr="00C05D16" w:rsidRDefault="00515ADE" w:rsidP="00C05D16">
            <w:pPr>
              <w:widowControl w:val="0"/>
              <w:jc w:val="both"/>
              <w:rPr>
                <w:rFonts w:cstheme="minorHAnsi"/>
                <w:i/>
              </w:rPr>
            </w:pPr>
          </w:p>
        </w:tc>
        <w:tc>
          <w:tcPr>
            <w:tcW w:w="4949" w:type="dxa"/>
          </w:tcPr>
          <w:p w14:paraId="76475029" w14:textId="77777777" w:rsidR="00515ADE" w:rsidRPr="00C05D16" w:rsidRDefault="00515ADE" w:rsidP="00C05D16">
            <w:pPr>
              <w:widowControl w:val="0"/>
              <w:jc w:val="both"/>
              <w:rPr>
                <w:rFonts w:cstheme="minorHAnsi"/>
                <w:i/>
              </w:rPr>
            </w:pPr>
          </w:p>
        </w:tc>
      </w:tr>
    </w:tbl>
    <w:p w14:paraId="080B4D60" w14:textId="77777777" w:rsidR="008529F1" w:rsidRPr="008529F1" w:rsidRDefault="008529F1" w:rsidP="00CB513B">
      <w:pPr>
        <w:numPr>
          <w:ilvl w:val="0"/>
          <w:numId w:val="1"/>
        </w:numPr>
        <w:spacing w:after="0" w:line="240" w:lineRule="auto"/>
        <w:jc w:val="both"/>
        <w:rPr>
          <w:rFonts w:eastAsia="Times New Roman" w:cstheme="minorHAnsi"/>
          <w:i/>
          <w:sz w:val="16"/>
          <w:szCs w:val="16"/>
          <w:lang w:eastAsia="fr-FR"/>
        </w:rPr>
      </w:pPr>
      <w:r w:rsidRPr="008529F1">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4A42289" w14:textId="77777777" w:rsidR="008529F1" w:rsidRPr="008529F1" w:rsidRDefault="008529F1" w:rsidP="008529F1">
      <w:pPr>
        <w:spacing w:after="0" w:line="240" w:lineRule="auto"/>
        <w:jc w:val="both"/>
        <w:rPr>
          <w:rFonts w:eastAsia="Times New Roman" w:cstheme="minorHAnsi"/>
          <w:sz w:val="24"/>
          <w:szCs w:val="24"/>
          <w:lang w:eastAsia="fr-FR"/>
        </w:rPr>
      </w:pPr>
    </w:p>
    <w:p w14:paraId="17CDA043" w14:textId="77777777" w:rsidR="008529F1" w:rsidRPr="008529F1" w:rsidRDefault="008529F1" w:rsidP="008529F1">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97"/>
        <w:gridCol w:w="1045"/>
        <w:gridCol w:w="4722"/>
      </w:tblGrid>
      <w:tr w:rsidR="008529F1" w:rsidRPr="008529F1" w14:paraId="4DA353EB" w14:textId="77777777" w:rsidTr="001636DE">
        <w:trPr>
          <w:trHeight w:val="1835"/>
        </w:trPr>
        <w:tc>
          <w:tcPr>
            <w:tcW w:w="2135" w:type="pct"/>
          </w:tcPr>
          <w:p w14:paraId="4689F08C" w14:textId="77777777" w:rsidR="008529F1" w:rsidRPr="008529F1" w:rsidRDefault="008529F1" w:rsidP="008529F1">
            <w:pPr>
              <w:keepNext/>
              <w:keepLines/>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Le Maître de l’Ouvrage :</w:t>
            </w:r>
          </w:p>
          <w:p w14:paraId="34DE0C44"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p w14:paraId="45896BA3"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tc>
        <w:tc>
          <w:tcPr>
            <w:tcW w:w="519" w:type="pct"/>
            <w:tcBorders>
              <w:left w:val="nil"/>
            </w:tcBorders>
          </w:tcPr>
          <w:p w14:paraId="43F32B60"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62D3CF93"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72CF221A"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0F5C284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D81BD6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54BE631"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tc>
        <w:tc>
          <w:tcPr>
            <w:tcW w:w="2346" w:type="pct"/>
            <w:tcBorders>
              <w:top w:val="single" w:sz="4" w:space="0" w:color="auto"/>
              <w:left w:val="single" w:sz="4" w:space="0" w:color="auto"/>
              <w:bottom w:val="single" w:sz="4" w:space="0" w:color="auto"/>
              <w:right w:val="single" w:sz="4" w:space="0" w:color="auto"/>
            </w:tcBorders>
          </w:tcPr>
          <w:p w14:paraId="5BCAD478" w14:textId="77777777" w:rsidR="008529F1" w:rsidRPr="008529F1" w:rsidRDefault="008529F1" w:rsidP="008529F1">
            <w:pPr>
              <w:spacing w:after="0" w:line="240" w:lineRule="auto"/>
              <w:jc w:val="center"/>
              <w:rPr>
                <w:rFonts w:eastAsia="Times New Roman" w:cstheme="minorHAnsi"/>
                <w:sz w:val="20"/>
                <w:szCs w:val="20"/>
                <w:lang w:eastAsia="fr-FR"/>
              </w:rPr>
            </w:pPr>
            <w:r w:rsidRPr="008529F1">
              <w:rPr>
                <w:rFonts w:eastAsia="Times New Roman" w:cstheme="minorHAnsi"/>
                <w:sz w:val="20"/>
                <w:szCs w:val="20"/>
                <w:lang w:eastAsia="fr-FR"/>
              </w:rPr>
              <w:t>Pour le Directeur du F.S.H. et par délégation,</w:t>
            </w:r>
          </w:p>
          <w:p w14:paraId="0F45E44D" w14:textId="77777777" w:rsidR="008529F1" w:rsidRPr="008529F1" w:rsidRDefault="008529F1" w:rsidP="008529F1">
            <w:pPr>
              <w:spacing w:after="0" w:line="240" w:lineRule="auto"/>
              <w:jc w:val="center"/>
              <w:rPr>
                <w:rFonts w:eastAsia="Times New Roman" w:cstheme="minorHAnsi"/>
                <w:sz w:val="20"/>
                <w:szCs w:val="20"/>
                <w:lang w:eastAsia="fr-FR"/>
              </w:rPr>
            </w:pPr>
          </w:p>
          <w:p w14:paraId="0754163F" w14:textId="77777777" w:rsidR="008529F1" w:rsidRPr="008529F1" w:rsidRDefault="008529F1" w:rsidP="008529F1">
            <w:pPr>
              <w:spacing w:after="0" w:line="240" w:lineRule="auto"/>
              <w:jc w:val="center"/>
              <w:rPr>
                <w:rFonts w:eastAsia="Times New Roman" w:cstheme="minorHAnsi"/>
                <w:sz w:val="20"/>
                <w:szCs w:val="20"/>
                <w:lang w:eastAsia="fr-FR"/>
              </w:rPr>
            </w:pPr>
          </w:p>
          <w:p w14:paraId="3FE6322C" w14:textId="77777777" w:rsidR="008529F1" w:rsidRPr="008529F1" w:rsidRDefault="008529F1" w:rsidP="008529F1">
            <w:pPr>
              <w:spacing w:after="0" w:line="240" w:lineRule="auto"/>
              <w:jc w:val="center"/>
              <w:rPr>
                <w:rFonts w:eastAsia="Times New Roman" w:cstheme="minorHAnsi"/>
                <w:sz w:val="20"/>
                <w:szCs w:val="20"/>
                <w:lang w:eastAsia="fr-FR"/>
              </w:rPr>
            </w:pPr>
          </w:p>
          <w:p w14:paraId="7D1FA02A" w14:textId="77777777" w:rsidR="008529F1" w:rsidRPr="008529F1" w:rsidRDefault="008529F1" w:rsidP="008529F1">
            <w:pPr>
              <w:spacing w:after="0" w:line="240" w:lineRule="auto"/>
              <w:jc w:val="center"/>
              <w:rPr>
                <w:rFonts w:eastAsia="Times New Roman" w:cstheme="minorHAnsi"/>
                <w:b/>
                <w:sz w:val="20"/>
                <w:szCs w:val="20"/>
                <w:lang w:eastAsia="fr-FR"/>
              </w:rPr>
            </w:pPr>
          </w:p>
          <w:p w14:paraId="415077D3" w14:textId="77777777" w:rsidR="008529F1" w:rsidRPr="008529F1" w:rsidRDefault="008529F1" w:rsidP="008529F1">
            <w:pPr>
              <w:spacing w:after="0" w:line="240" w:lineRule="auto"/>
              <w:jc w:val="center"/>
              <w:rPr>
                <w:rFonts w:eastAsia="Times New Roman" w:cstheme="minorHAnsi"/>
                <w:sz w:val="20"/>
                <w:szCs w:val="20"/>
                <w:lang w:eastAsia="fr-FR"/>
              </w:rPr>
            </w:pPr>
          </w:p>
          <w:p w14:paraId="4711AA33" w14:textId="77777777" w:rsidR="008529F1" w:rsidRPr="008529F1" w:rsidRDefault="008529F1" w:rsidP="008529F1">
            <w:pPr>
              <w:spacing w:after="0" w:line="240" w:lineRule="auto"/>
              <w:jc w:val="center"/>
              <w:rPr>
                <w:rFonts w:eastAsia="Times New Roman" w:cstheme="minorHAnsi"/>
                <w:sz w:val="20"/>
                <w:szCs w:val="20"/>
                <w:lang w:eastAsia="fr-FR"/>
              </w:rPr>
            </w:pPr>
          </w:p>
          <w:p w14:paraId="0BBB4A7C" w14:textId="77777777" w:rsidR="008529F1" w:rsidRPr="008529F1" w:rsidRDefault="008529F1" w:rsidP="008529F1">
            <w:pPr>
              <w:spacing w:after="0" w:line="240" w:lineRule="auto"/>
              <w:jc w:val="center"/>
              <w:rPr>
                <w:rFonts w:eastAsia="Times New Roman" w:cstheme="minorHAnsi"/>
                <w:sz w:val="20"/>
                <w:szCs w:val="20"/>
                <w:lang w:eastAsia="fr-FR"/>
              </w:rPr>
            </w:pPr>
            <w:r w:rsidRPr="008529F1">
              <w:rPr>
                <w:rFonts w:eastAsia="Times New Roman" w:cstheme="minorHAnsi"/>
                <w:sz w:val="20"/>
                <w:szCs w:val="20"/>
                <w:lang w:eastAsia="fr-FR"/>
              </w:rPr>
              <w:t>Le Directeur Technique</w:t>
            </w:r>
          </w:p>
          <w:p w14:paraId="2B25365D" w14:textId="77777777" w:rsidR="008529F1" w:rsidRPr="008529F1" w:rsidRDefault="008529F1" w:rsidP="008529F1">
            <w:pPr>
              <w:spacing w:after="0" w:line="240" w:lineRule="auto"/>
              <w:jc w:val="center"/>
              <w:rPr>
                <w:rFonts w:eastAsia="Times New Roman" w:cstheme="minorHAnsi"/>
                <w:b/>
                <w:i/>
                <w:sz w:val="24"/>
                <w:szCs w:val="24"/>
                <w:lang w:eastAsia="fr-FR"/>
              </w:rPr>
            </w:pPr>
            <w:r w:rsidRPr="008529F1">
              <w:rPr>
                <w:rFonts w:eastAsia="Times New Roman" w:cstheme="minorHAnsi"/>
                <w:b/>
                <w:i/>
                <w:color w:val="4F81BD" w:themeColor="accent1"/>
                <w:sz w:val="20"/>
                <w:szCs w:val="20"/>
                <w:lang w:eastAsia="fr-FR"/>
              </w:rPr>
              <w:t>Etienne VELUT</w:t>
            </w:r>
          </w:p>
        </w:tc>
      </w:tr>
    </w:tbl>
    <w:p w14:paraId="7651EF77" w14:textId="77777777" w:rsidR="000858AC" w:rsidRPr="000858AC" w:rsidRDefault="000858AC" w:rsidP="000858AC">
      <w:pPr>
        <w:spacing w:after="0" w:line="240" w:lineRule="auto"/>
        <w:rPr>
          <w:rFonts w:ascii="Calibri" w:eastAsia="Times New Roman" w:hAnsi="Calibri" w:cs="Calibri"/>
          <w:sz w:val="20"/>
          <w:szCs w:val="20"/>
          <w:lang w:eastAsia="fr-FR"/>
        </w:rPr>
      </w:pPr>
    </w:p>
    <w:p w14:paraId="405CA85C" w14:textId="77777777" w:rsidR="000858AC" w:rsidRPr="000858AC" w:rsidRDefault="000858AC" w:rsidP="000858AC">
      <w:pPr>
        <w:spacing w:after="0" w:line="240" w:lineRule="auto"/>
        <w:rPr>
          <w:rFonts w:ascii="Calibri" w:eastAsia="Calibri" w:hAnsi="Calibri" w:cs="Calibri"/>
        </w:rPr>
      </w:pPr>
    </w:p>
    <w:p w14:paraId="3DB39C47" w14:textId="77777777" w:rsidR="000858AC" w:rsidRDefault="000858AC" w:rsidP="000858AC">
      <w:pPr>
        <w:spacing w:after="160" w:line="259" w:lineRule="auto"/>
        <w:rPr>
          <w:rFonts w:ascii="Calibri" w:eastAsia="Calibri" w:hAnsi="Calibri" w:cs="Calibri"/>
        </w:rPr>
      </w:pPr>
    </w:p>
    <w:p w14:paraId="17543A57" w14:textId="77777777" w:rsidR="008C545E" w:rsidRDefault="008C545E" w:rsidP="000858AC">
      <w:pPr>
        <w:spacing w:after="160" w:line="259" w:lineRule="auto"/>
        <w:rPr>
          <w:rFonts w:ascii="Calibri" w:eastAsia="Calibri" w:hAnsi="Calibri" w:cs="Calibri"/>
        </w:rPr>
      </w:pPr>
    </w:p>
    <w:p w14:paraId="154ED0BC" w14:textId="2F0C8745" w:rsidR="007D6E92" w:rsidRDefault="007D6E92">
      <w:pPr>
        <w:rPr>
          <w:rFonts w:ascii="Calibri" w:eastAsia="Calibri" w:hAnsi="Calibri" w:cs="Calibri"/>
        </w:rPr>
      </w:pPr>
      <w:r>
        <w:rPr>
          <w:rFonts w:ascii="Calibri" w:eastAsia="Calibri" w:hAnsi="Calibri" w:cs="Calibri"/>
        </w:rPr>
        <w:br w:type="page"/>
      </w:r>
    </w:p>
    <w:p w14:paraId="0EAE2B6D" w14:textId="77777777" w:rsidR="008C545E" w:rsidRDefault="008C545E" w:rsidP="000858AC">
      <w:pPr>
        <w:spacing w:after="160" w:line="259" w:lineRule="auto"/>
        <w:rPr>
          <w:rFonts w:ascii="Calibri" w:eastAsia="Calibri" w:hAnsi="Calibri" w:cs="Calibri"/>
        </w:rPr>
      </w:pPr>
    </w:p>
    <w:p w14:paraId="7B20D1AE" w14:textId="77777777" w:rsidR="008C545E" w:rsidRPr="008C545E" w:rsidRDefault="008C545E" w:rsidP="008C545E">
      <w:pPr>
        <w:keepNext/>
        <w:shd w:val="clear" w:color="auto" w:fill="A6A6A6"/>
        <w:spacing w:after="0" w:line="240" w:lineRule="auto"/>
        <w:jc w:val="center"/>
        <w:outlineLvl w:val="0"/>
        <w:rPr>
          <w:rFonts w:ascii="Calibri" w:eastAsia="Times New Roman" w:hAnsi="Calibri" w:cs="Calibri"/>
          <w:b/>
          <w:bCs/>
          <w:caps/>
          <w:color w:val="FFFFFF"/>
          <w:sz w:val="24"/>
          <w:szCs w:val="24"/>
          <w:lang w:eastAsia="fr-FR"/>
        </w:rPr>
      </w:pPr>
      <w:bookmarkStart w:id="386" w:name="_Toc210155599"/>
      <w:r w:rsidRPr="008C545E">
        <w:rPr>
          <w:rFonts w:ascii="Calibri" w:eastAsia="Times New Roman" w:hAnsi="Calibri" w:cs="Calibri"/>
          <w:b/>
          <w:bCs/>
          <w:caps/>
          <w:color w:val="FFFFFF"/>
          <w:sz w:val="24"/>
          <w:szCs w:val="24"/>
          <w:lang w:eastAsia="fr-FR"/>
        </w:rPr>
        <w:t>ANNEXE 1 AU CCAP - GARANTIE PARTICULIERE PIECES ET MAIN D’OEUVRE</w:t>
      </w:r>
      <w:bookmarkEnd w:id="386"/>
    </w:p>
    <w:p w14:paraId="3519092E" w14:textId="77777777" w:rsidR="008C545E" w:rsidRPr="008C545E" w:rsidRDefault="008C545E" w:rsidP="008C545E">
      <w:pPr>
        <w:spacing w:after="0" w:line="240" w:lineRule="auto"/>
        <w:rPr>
          <w:rFonts w:ascii="Calibri" w:eastAsia="Times New Roman" w:hAnsi="Calibri" w:cs="Calibri"/>
          <w:sz w:val="20"/>
          <w:szCs w:val="20"/>
          <w:lang w:eastAsia="fr-FR"/>
        </w:rPr>
      </w:pPr>
    </w:p>
    <w:p w14:paraId="1C82050D" w14:textId="77777777" w:rsidR="008C545E" w:rsidRPr="008C545E" w:rsidRDefault="008C545E" w:rsidP="008C545E">
      <w:pPr>
        <w:keepNext/>
        <w:spacing w:after="0" w:line="240" w:lineRule="auto"/>
        <w:jc w:val="center"/>
        <w:outlineLvl w:val="0"/>
        <w:rPr>
          <w:rFonts w:ascii="Calibri" w:eastAsia="Times New Roman" w:hAnsi="Calibri" w:cs="Calibri"/>
          <w:b/>
          <w:bCs/>
          <w:caps/>
          <w:sz w:val="20"/>
          <w:szCs w:val="20"/>
          <w:u w:val="single"/>
          <w:lang w:eastAsia="fr-FR"/>
        </w:rPr>
      </w:pPr>
    </w:p>
    <w:p w14:paraId="4308874F" w14:textId="77777777" w:rsidR="008C545E" w:rsidRPr="008C545E" w:rsidRDefault="008C545E" w:rsidP="008C545E">
      <w:pPr>
        <w:spacing w:after="0" w:line="240" w:lineRule="auto"/>
        <w:jc w:val="both"/>
        <w:rPr>
          <w:rFonts w:ascii="Calibri" w:eastAsia="Times New Roman" w:hAnsi="Calibri" w:cs="Calibri"/>
          <w:sz w:val="20"/>
          <w:szCs w:val="20"/>
          <w:lang w:eastAsia="fr-FR"/>
        </w:rPr>
      </w:pPr>
      <w:r w:rsidRPr="008C545E">
        <w:rPr>
          <w:rFonts w:ascii="Calibri" w:eastAsia="Times New Roman" w:hAnsi="Calibri" w:cs="Calibri"/>
          <w:sz w:val="20"/>
          <w:szCs w:val="20"/>
          <w:lang w:eastAsia="fr-FR"/>
        </w:rPr>
        <w:t xml:space="preserve">L’entrepreneur </w:t>
      </w:r>
      <w:r w:rsidRPr="008C545E">
        <w:rPr>
          <w:rFonts w:ascii="Calibri" w:eastAsia="Times New Roman" w:hAnsi="Calibri" w:cs="Calibri"/>
          <w:b/>
          <w:color w:val="0070C0"/>
          <w:sz w:val="20"/>
          <w:szCs w:val="20"/>
          <w:lang w:eastAsia="fr-FR"/>
        </w:rPr>
        <w:t>DENOMINATION SOCIALE ADRESSE</w:t>
      </w:r>
      <w:r w:rsidRPr="008C545E">
        <w:rPr>
          <w:rFonts w:ascii="Calibri" w:eastAsia="Times New Roman" w:hAnsi="Calibri" w:cs="Calibri"/>
          <w:sz w:val="20"/>
          <w:szCs w:val="20"/>
          <w:lang w:eastAsia="fr-FR"/>
        </w:rPr>
        <w:t>,</w:t>
      </w:r>
      <w:r w:rsidRPr="008C545E">
        <w:rPr>
          <w:rFonts w:ascii="Calibri" w:eastAsia="Times New Roman" w:hAnsi="Calibri" w:cs="Calibri"/>
          <w:color w:val="0070C0"/>
          <w:sz w:val="20"/>
          <w:szCs w:val="20"/>
          <w:lang w:eastAsia="fr-FR"/>
        </w:rPr>
        <w:t xml:space="preserve"> </w:t>
      </w:r>
      <w:r w:rsidRPr="008C545E">
        <w:rPr>
          <w:rFonts w:ascii="Calibri" w:eastAsia="Times New Roman" w:hAnsi="Calibri" w:cs="Calibri"/>
          <w:sz w:val="20"/>
          <w:szCs w:val="20"/>
          <w:lang w:eastAsia="fr-FR"/>
        </w:rPr>
        <w:t xml:space="preserve">représentée par </w:t>
      </w:r>
      <w:r w:rsidRPr="008C545E">
        <w:rPr>
          <w:rFonts w:ascii="Calibri" w:eastAsia="Times New Roman" w:hAnsi="Calibri" w:cs="Calibri"/>
          <w:b/>
          <w:color w:val="0070C0"/>
          <w:sz w:val="20"/>
          <w:szCs w:val="20"/>
          <w:lang w:eastAsia="fr-FR"/>
        </w:rPr>
        <w:t>PRENOM ET NOM DU DIRIGEANT</w:t>
      </w:r>
      <w:r w:rsidRPr="008C545E">
        <w:rPr>
          <w:rFonts w:ascii="Calibri" w:eastAsia="Times New Roman" w:hAnsi="Calibri" w:cs="Calibri"/>
          <w:sz w:val="20"/>
          <w:szCs w:val="20"/>
          <w:lang w:eastAsia="fr-FR"/>
        </w:rPr>
        <w:t>,</w:t>
      </w:r>
      <w:r w:rsidRPr="008C545E">
        <w:rPr>
          <w:rFonts w:ascii="Calibri" w:eastAsia="Times New Roman" w:hAnsi="Calibri" w:cs="Calibri"/>
          <w:color w:val="0070C0"/>
          <w:sz w:val="20"/>
          <w:szCs w:val="20"/>
          <w:lang w:eastAsia="fr-FR"/>
        </w:rPr>
        <w:t xml:space="preserve"> </w:t>
      </w:r>
      <w:r w:rsidRPr="008C545E">
        <w:rPr>
          <w:rFonts w:ascii="Calibri" w:eastAsia="Times New Roman" w:hAnsi="Calibri" w:cs="Calibri"/>
          <w:sz w:val="20"/>
          <w:szCs w:val="20"/>
          <w:lang w:eastAsia="fr-FR"/>
        </w:rPr>
        <w:t>s’engage irrévocablement par la présente, à garantir le Maître de l’Ouvrage Délégué contre la dégradation et/ou le dysfonctionnement et/ou une mise en œuvre défectueuses, du (des) matériau(x) et fourniture(s) ci-après :</w:t>
      </w:r>
    </w:p>
    <w:p w14:paraId="393BB565" w14:textId="77777777" w:rsidR="008C545E" w:rsidRPr="008C545E" w:rsidRDefault="008C545E" w:rsidP="008C545E">
      <w:pPr>
        <w:spacing w:after="0" w:line="240" w:lineRule="auto"/>
        <w:jc w:val="both"/>
        <w:rPr>
          <w:rFonts w:ascii="Calibri" w:eastAsia="Times New Roman" w:hAnsi="Calibri" w:cs="Calibri"/>
          <w:sz w:val="20"/>
          <w:szCs w:val="20"/>
          <w:lang w:eastAsia="fr-FR"/>
        </w:rPr>
      </w:pPr>
    </w:p>
    <w:p w14:paraId="62A29683" w14:textId="13839A99" w:rsidR="00AF7779" w:rsidRDefault="00C05D16" w:rsidP="008C545E">
      <w:pPr>
        <w:spacing w:after="0" w:line="240" w:lineRule="auto"/>
        <w:ind w:left="3195"/>
        <w:contextualSpacing/>
        <w:jc w:val="both"/>
        <w:rPr>
          <w:rFonts w:ascii="Calibri" w:eastAsia="Times New Roman" w:hAnsi="Calibri" w:cs="Calibri"/>
          <w:color w:val="0070C0"/>
          <w:sz w:val="20"/>
          <w:szCs w:val="20"/>
          <w:lang w:eastAsia="fr-FR"/>
        </w:rPr>
      </w:pPr>
      <w:r>
        <w:rPr>
          <w:rFonts w:ascii="Calibri" w:eastAsia="Times New Roman" w:hAnsi="Calibri" w:cs="Calibri"/>
          <w:color w:val="0070C0"/>
          <w:sz w:val="20"/>
          <w:szCs w:val="20"/>
          <w:lang w:eastAsia="fr-FR"/>
        </w:rPr>
        <w:t>Rideau Métallique (Moteur)</w:t>
      </w:r>
      <w:r w:rsidR="00BA34E9">
        <w:rPr>
          <w:rFonts w:ascii="Calibri" w:eastAsia="Times New Roman" w:hAnsi="Calibri" w:cs="Calibri"/>
          <w:color w:val="0070C0"/>
          <w:sz w:val="20"/>
          <w:szCs w:val="20"/>
          <w:lang w:eastAsia="fr-FR"/>
        </w:rPr>
        <w:t xml:space="preserve"> </w:t>
      </w:r>
      <w:r w:rsidR="00AF7779">
        <w:rPr>
          <w:rFonts w:ascii="Calibri" w:eastAsia="Times New Roman" w:hAnsi="Calibri" w:cs="Calibri"/>
          <w:color w:val="0070C0"/>
          <w:sz w:val="20"/>
          <w:szCs w:val="20"/>
          <w:lang w:eastAsia="fr-FR"/>
        </w:rPr>
        <w:t>5 ans</w:t>
      </w:r>
    </w:p>
    <w:p w14:paraId="2F9CBF96" w14:textId="77777777" w:rsidR="00AF7779" w:rsidRDefault="00AF7779" w:rsidP="008C545E">
      <w:pPr>
        <w:spacing w:after="0" w:line="240" w:lineRule="auto"/>
        <w:ind w:left="3195"/>
        <w:contextualSpacing/>
        <w:jc w:val="both"/>
        <w:rPr>
          <w:rFonts w:ascii="Calibri" w:eastAsia="Times New Roman" w:hAnsi="Calibri" w:cs="Calibri"/>
          <w:color w:val="0070C0"/>
          <w:sz w:val="20"/>
          <w:szCs w:val="20"/>
          <w:lang w:eastAsia="fr-FR"/>
        </w:rPr>
      </w:pPr>
    </w:p>
    <w:p w14:paraId="6E108ACA" w14:textId="58937821" w:rsidR="008C545E" w:rsidRDefault="00C05D16" w:rsidP="008C545E">
      <w:pPr>
        <w:spacing w:after="0" w:line="240" w:lineRule="auto"/>
        <w:ind w:left="3195"/>
        <w:contextualSpacing/>
        <w:jc w:val="both"/>
        <w:rPr>
          <w:rFonts w:ascii="Calibri" w:eastAsia="Times New Roman" w:hAnsi="Calibri" w:cs="Calibri"/>
          <w:color w:val="0070C0"/>
          <w:sz w:val="20"/>
          <w:szCs w:val="20"/>
          <w:lang w:eastAsia="fr-FR"/>
        </w:rPr>
      </w:pPr>
      <w:r>
        <w:rPr>
          <w:rFonts w:ascii="Calibri" w:eastAsia="Times New Roman" w:hAnsi="Calibri" w:cs="Calibri"/>
          <w:color w:val="0070C0"/>
          <w:sz w:val="20"/>
          <w:szCs w:val="20"/>
          <w:lang w:eastAsia="fr-FR"/>
        </w:rPr>
        <w:t>Portes automatiques :</w:t>
      </w:r>
      <w:r w:rsidR="00AF7779">
        <w:rPr>
          <w:rFonts w:ascii="Calibri" w:eastAsia="Times New Roman" w:hAnsi="Calibri" w:cs="Calibri"/>
          <w:color w:val="0070C0"/>
          <w:sz w:val="20"/>
          <w:szCs w:val="20"/>
          <w:lang w:eastAsia="fr-FR"/>
        </w:rPr>
        <w:t xml:space="preserve"> </w:t>
      </w:r>
      <w:ins w:id="387" w:author="Jean-Yves AURIOL" w:date="2025-10-01T08:11:00Z">
        <w:r w:rsidR="00677F77">
          <w:rPr>
            <w:rFonts w:ascii="Calibri" w:eastAsia="Times New Roman" w:hAnsi="Calibri" w:cs="Calibri"/>
            <w:color w:val="0070C0"/>
            <w:sz w:val="20"/>
            <w:szCs w:val="20"/>
            <w:lang w:eastAsia="fr-FR"/>
          </w:rPr>
          <w:t>5</w:t>
        </w:r>
      </w:ins>
      <w:bookmarkStart w:id="388" w:name="_GoBack"/>
      <w:bookmarkEnd w:id="388"/>
      <w:del w:id="389" w:author="Jean-Yves AURIOL" w:date="2025-10-01T08:11:00Z">
        <w:r w:rsidR="00AF7779" w:rsidDel="00677F77">
          <w:rPr>
            <w:rFonts w:ascii="Calibri" w:eastAsia="Times New Roman" w:hAnsi="Calibri" w:cs="Calibri"/>
            <w:color w:val="0070C0"/>
            <w:sz w:val="20"/>
            <w:szCs w:val="20"/>
            <w:lang w:eastAsia="fr-FR"/>
          </w:rPr>
          <w:delText>3</w:delText>
        </w:r>
      </w:del>
      <w:r w:rsidR="00AF7779">
        <w:rPr>
          <w:rFonts w:ascii="Calibri" w:eastAsia="Times New Roman" w:hAnsi="Calibri" w:cs="Calibri"/>
          <w:color w:val="0070C0"/>
          <w:sz w:val="20"/>
          <w:szCs w:val="20"/>
          <w:lang w:eastAsia="fr-FR"/>
        </w:rPr>
        <w:t xml:space="preserve"> ans</w:t>
      </w:r>
    </w:p>
    <w:p w14:paraId="1018D093" w14:textId="230656B8" w:rsidR="00724D7A" w:rsidRDefault="00724D7A" w:rsidP="008C545E">
      <w:pPr>
        <w:spacing w:after="0" w:line="240" w:lineRule="auto"/>
        <w:ind w:left="3195"/>
        <w:contextualSpacing/>
        <w:jc w:val="both"/>
        <w:rPr>
          <w:rFonts w:ascii="Calibri" w:eastAsia="Times New Roman" w:hAnsi="Calibri" w:cs="Calibri"/>
          <w:color w:val="0070C0"/>
          <w:sz w:val="20"/>
          <w:szCs w:val="20"/>
          <w:lang w:eastAsia="fr-FR"/>
        </w:rPr>
      </w:pPr>
    </w:p>
    <w:p w14:paraId="4539A27A" w14:textId="77777777" w:rsidR="00724D7A" w:rsidRDefault="00724D7A" w:rsidP="008C545E">
      <w:pPr>
        <w:spacing w:after="0" w:line="240" w:lineRule="auto"/>
        <w:ind w:left="3195"/>
        <w:contextualSpacing/>
        <w:jc w:val="both"/>
        <w:rPr>
          <w:rFonts w:ascii="Calibri" w:eastAsia="Times New Roman" w:hAnsi="Calibri" w:cs="Calibri"/>
          <w:color w:val="0070C0"/>
          <w:sz w:val="20"/>
          <w:szCs w:val="20"/>
          <w:lang w:eastAsia="fr-FR"/>
        </w:rPr>
      </w:pPr>
    </w:p>
    <w:p w14:paraId="16A417D0" w14:textId="77777777" w:rsidR="00457C3F" w:rsidRPr="008C545E" w:rsidRDefault="00457C3F" w:rsidP="008C545E">
      <w:pPr>
        <w:spacing w:after="0" w:line="240" w:lineRule="auto"/>
        <w:ind w:left="3195"/>
        <w:contextualSpacing/>
        <w:jc w:val="both"/>
        <w:rPr>
          <w:rFonts w:ascii="Calibri" w:eastAsia="Times New Roman" w:hAnsi="Calibri" w:cs="Calibri"/>
          <w:color w:val="0070C0"/>
          <w:sz w:val="20"/>
          <w:szCs w:val="20"/>
          <w:lang w:eastAsia="fr-FR"/>
        </w:rPr>
      </w:pPr>
    </w:p>
    <w:p w14:paraId="0BA95814" w14:textId="77777777" w:rsidR="008C545E" w:rsidRPr="008C545E" w:rsidRDefault="008C545E" w:rsidP="008C545E">
      <w:pPr>
        <w:spacing w:after="0" w:line="240" w:lineRule="auto"/>
        <w:contextualSpacing/>
        <w:jc w:val="both"/>
        <w:rPr>
          <w:rFonts w:ascii="Calibri" w:eastAsia="Times New Roman" w:hAnsi="Calibri" w:cs="Calibri"/>
          <w:sz w:val="20"/>
          <w:szCs w:val="20"/>
          <w:lang w:eastAsia="fr-FR"/>
        </w:rPr>
      </w:pPr>
      <w:r w:rsidRPr="008C545E">
        <w:rPr>
          <w:rFonts w:ascii="Calibri" w:eastAsia="Times New Roman" w:hAnsi="Calibri" w:cs="Calibri"/>
          <w:sz w:val="20"/>
          <w:szCs w:val="20"/>
          <w:lang w:eastAsia="fr-FR"/>
        </w:rPr>
        <w:t>L’entrepreneur reconnait et accepte que la garantie particulière prenne effet à la réception de l’ouvrage pour la durée indiquée ci-dessus et a été informé que cette garantie particulière est distincte de la garantie de parfait achèvement.</w:t>
      </w:r>
    </w:p>
    <w:p w14:paraId="7AA4B1EE" w14:textId="77777777" w:rsidR="008C545E" w:rsidRPr="008C545E" w:rsidRDefault="008C545E" w:rsidP="008C545E">
      <w:pPr>
        <w:spacing w:after="0" w:line="240" w:lineRule="auto"/>
        <w:jc w:val="both"/>
        <w:rPr>
          <w:rFonts w:ascii="Calibri" w:eastAsia="Times New Roman" w:hAnsi="Calibri" w:cs="Calibri"/>
          <w:sz w:val="20"/>
          <w:szCs w:val="20"/>
          <w:lang w:eastAsia="fr-FR"/>
        </w:rPr>
      </w:pPr>
    </w:p>
    <w:p w14:paraId="1B4B0048" w14:textId="77777777" w:rsidR="008C545E" w:rsidRPr="008C545E" w:rsidRDefault="008C545E" w:rsidP="008C545E">
      <w:pPr>
        <w:spacing w:after="0" w:line="240" w:lineRule="auto"/>
        <w:jc w:val="both"/>
        <w:rPr>
          <w:rFonts w:ascii="Calibri" w:eastAsia="Times New Roman" w:hAnsi="Calibri" w:cs="Calibri"/>
          <w:b/>
          <w:color w:val="5B9BD5"/>
          <w:sz w:val="20"/>
          <w:szCs w:val="20"/>
          <w:lang w:eastAsia="fr-FR"/>
        </w:rPr>
      </w:pPr>
      <w:r w:rsidRPr="008C545E">
        <w:rPr>
          <w:rFonts w:ascii="Calibri" w:eastAsia="Times New Roman" w:hAnsi="Calibri" w:cs="Calibri"/>
          <w:sz w:val="20"/>
          <w:szCs w:val="20"/>
          <w:lang w:eastAsia="fr-FR"/>
        </w:rPr>
        <w:t xml:space="preserve">Fait à Nouméa le </w:t>
      </w:r>
      <w:r w:rsidRPr="008C545E">
        <w:rPr>
          <w:rFonts w:ascii="Calibri" w:eastAsia="Times New Roman" w:hAnsi="Calibri" w:cs="Calibri"/>
          <w:b/>
          <w:color w:val="5B9BD5"/>
          <w:sz w:val="20"/>
          <w:szCs w:val="20"/>
          <w:lang w:eastAsia="fr-FR"/>
        </w:rPr>
        <w:t>JJ/MM/AAAA</w:t>
      </w:r>
    </w:p>
    <w:p w14:paraId="275697B5" w14:textId="77777777" w:rsidR="008C545E" w:rsidRPr="008C545E" w:rsidRDefault="008C545E" w:rsidP="008C545E">
      <w:pPr>
        <w:spacing w:after="0" w:line="240" w:lineRule="auto"/>
        <w:jc w:val="both"/>
        <w:rPr>
          <w:rFonts w:ascii="Calibri" w:eastAsia="Times New Roman" w:hAnsi="Calibri" w:cs="Calibri"/>
          <w:color w:val="0070C0"/>
          <w:sz w:val="20"/>
          <w:szCs w:val="20"/>
          <w:lang w:eastAsia="fr-FR"/>
        </w:rPr>
      </w:pPr>
    </w:p>
    <w:p w14:paraId="4006D485" w14:textId="77777777" w:rsidR="008C545E" w:rsidRPr="008C545E" w:rsidRDefault="008C545E" w:rsidP="008C545E">
      <w:pPr>
        <w:spacing w:after="0" w:line="240" w:lineRule="auto"/>
        <w:jc w:val="both"/>
        <w:rPr>
          <w:rFonts w:ascii="Calibri" w:eastAsia="Times New Roman" w:hAnsi="Calibri" w:cs="Calibri"/>
          <w:sz w:val="20"/>
          <w:szCs w:val="20"/>
          <w:lang w:eastAsia="fr-FR"/>
        </w:rPr>
      </w:pPr>
      <w:r w:rsidRPr="008C545E">
        <w:rPr>
          <w:rFonts w:ascii="Calibri" w:eastAsia="Times New Roman" w:hAnsi="Calibri" w:cs="Calibri"/>
          <w:sz w:val="20"/>
          <w:szCs w:val="20"/>
          <w:lang w:eastAsia="fr-FR"/>
        </w:rPr>
        <w:t>En deux exemplaires originaux</w:t>
      </w:r>
    </w:p>
    <w:p w14:paraId="6113BD05" w14:textId="77777777" w:rsidR="008C545E" w:rsidRPr="008C545E" w:rsidRDefault="008C545E" w:rsidP="008C545E">
      <w:pPr>
        <w:spacing w:after="0" w:line="240" w:lineRule="auto"/>
        <w:ind w:left="2832" w:firstLine="708"/>
        <w:rPr>
          <w:rFonts w:ascii="Calibri" w:eastAsia="Times New Roman" w:hAnsi="Calibri" w:cs="Calibri"/>
          <w:b/>
          <w:sz w:val="20"/>
          <w:szCs w:val="20"/>
          <w:lang w:eastAsia="fr-FR"/>
        </w:rPr>
      </w:pPr>
    </w:p>
    <w:p w14:paraId="4D474654" w14:textId="77777777" w:rsidR="008C545E" w:rsidRPr="008C545E" w:rsidRDefault="008C545E" w:rsidP="008C545E">
      <w:pPr>
        <w:spacing w:after="0" w:line="240" w:lineRule="auto"/>
        <w:ind w:left="2832" w:firstLine="708"/>
        <w:rPr>
          <w:rFonts w:ascii="Calibri" w:eastAsia="Times New Roman" w:hAnsi="Calibri" w:cs="Calibri"/>
          <w:b/>
          <w:sz w:val="20"/>
          <w:szCs w:val="20"/>
          <w:lang w:eastAsia="fr-FR"/>
        </w:rPr>
      </w:pPr>
    </w:p>
    <w:p w14:paraId="4261D25E" w14:textId="77777777" w:rsidR="008C545E" w:rsidRPr="008C545E" w:rsidRDefault="008C545E" w:rsidP="008C545E">
      <w:pPr>
        <w:spacing w:after="0" w:line="240" w:lineRule="auto"/>
        <w:ind w:left="2832" w:firstLine="708"/>
        <w:rPr>
          <w:rFonts w:ascii="Calibri" w:eastAsia="Times New Roman" w:hAnsi="Calibri" w:cs="Calibri"/>
          <w:b/>
          <w:sz w:val="20"/>
          <w:szCs w:val="20"/>
          <w:lang w:eastAsia="fr-FR"/>
        </w:rPr>
      </w:pPr>
    </w:p>
    <w:p w14:paraId="3DD02F6C" w14:textId="77777777" w:rsidR="008C545E" w:rsidRPr="008C545E" w:rsidRDefault="008C545E" w:rsidP="008C545E">
      <w:pPr>
        <w:spacing w:after="0" w:line="240" w:lineRule="auto"/>
        <w:ind w:left="2832" w:firstLine="708"/>
        <w:rPr>
          <w:rFonts w:ascii="Calibri" w:eastAsia="Times New Roman" w:hAnsi="Calibri" w:cs="Calibri"/>
          <w:b/>
          <w:sz w:val="20"/>
          <w:szCs w:val="20"/>
          <w:lang w:eastAsia="fr-FR"/>
        </w:rPr>
      </w:pPr>
    </w:p>
    <w:p w14:paraId="76B822D0" w14:textId="77777777" w:rsidR="008C545E" w:rsidRPr="008C545E" w:rsidRDefault="008C545E" w:rsidP="008C545E">
      <w:pPr>
        <w:spacing w:after="0" w:line="240" w:lineRule="auto"/>
        <w:ind w:left="2832" w:firstLine="708"/>
        <w:rPr>
          <w:rFonts w:ascii="Calibri" w:eastAsia="Times New Roman" w:hAnsi="Calibri" w:cs="Calibri"/>
          <w:b/>
          <w:i/>
          <w:color w:val="0070C0"/>
          <w:sz w:val="20"/>
          <w:szCs w:val="20"/>
          <w:lang w:eastAsia="fr-FR"/>
        </w:rPr>
      </w:pPr>
      <w:r w:rsidRPr="008C545E">
        <w:rPr>
          <w:rFonts w:ascii="Calibri" w:eastAsia="Times New Roman" w:hAnsi="Calibri" w:cs="Calibri"/>
          <w:b/>
          <w:sz w:val="20"/>
          <w:szCs w:val="20"/>
          <w:lang w:eastAsia="fr-FR"/>
        </w:rPr>
        <w:tab/>
      </w:r>
      <w:r w:rsidRPr="008C545E">
        <w:rPr>
          <w:rFonts w:ascii="Calibri" w:eastAsia="Times New Roman" w:hAnsi="Calibri" w:cs="Calibri"/>
          <w:b/>
          <w:sz w:val="20"/>
          <w:szCs w:val="20"/>
          <w:lang w:eastAsia="fr-FR"/>
        </w:rPr>
        <w:tab/>
      </w:r>
      <w:r w:rsidRPr="008C545E">
        <w:rPr>
          <w:rFonts w:ascii="Calibri" w:eastAsia="Times New Roman" w:hAnsi="Calibri" w:cs="Calibri"/>
          <w:b/>
          <w:i/>
          <w:color w:val="0070C0"/>
          <w:sz w:val="20"/>
          <w:szCs w:val="20"/>
          <w:lang w:eastAsia="fr-FR"/>
        </w:rPr>
        <w:t>Nom de l’entreprise</w:t>
      </w:r>
    </w:p>
    <w:p w14:paraId="111C8AF0" w14:textId="77777777" w:rsidR="008C545E" w:rsidRPr="008C545E" w:rsidRDefault="008C545E" w:rsidP="008C545E">
      <w:pPr>
        <w:spacing w:after="0" w:line="240" w:lineRule="auto"/>
        <w:ind w:left="2832" w:firstLine="708"/>
        <w:rPr>
          <w:rFonts w:ascii="Calibri" w:eastAsia="Times New Roman" w:hAnsi="Calibri" w:cs="Calibri"/>
          <w:color w:val="0070C0"/>
          <w:sz w:val="20"/>
          <w:szCs w:val="20"/>
          <w:lang w:eastAsia="fr-FR"/>
        </w:rPr>
      </w:pPr>
      <w:r w:rsidRPr="008C545E">
        <w:rPr>
          <w:rFonts w:ascii="Calibri" w:eastAsia="Times New Roman" w:hAnsi="Calibri" w:cs="Calibri"/>
          <w:b/>
          <w:i/>
          <w:color w:val="0070C0"/>
          <w:sz w:val="20"/>
          <w:szCs w:val="20"/>
          <w:lang w:eastAsia="fr-FR"/>
        </w:rPr>
        <w:tab/>
      </w:r>
      <w:r w:rsidRPr="008C545E">
        <w:rPr>
          <w:rFonts w:ascii="Calibri" w:eastAsia="Times New Roman" w:hAnsi="Calibri" w:cs="Calibri"/>
          <w:b/>
          <w:i/>
          <w:color w:val="0070C0"/>
          <w:sz w:val="20"/>
          <w:szCs w:val="20"/>
          <w:lang w:eastAsia="fr-FR"/>
        </w:rPr>
        <w:tab/>
        <w:t>Qualité du signataire</w:t>
      </w:r>
    </w:p>
    <w:p w14:paraId="0F0AD8F4" w14:textId="77777777" w:rsidR="008C545E" w:rsidRPr="008C545E" w:rsidRDefault="008C545E" w:rsidP="008C545E">
      <w:pPr>
        <w:spacing w:after="0" w:line="240" w:lineRule="auto"/>
        <w:ind w:left="2832" w:firstLine="708"/>
        <w:rPr>
          <w:rFonts w:ascii="Calibri" w:eastAsia="Times New Roman" w:hAnsi="Calibri" w:cs="Calibri"/>
          <w:color w:val="0070C0"/>
          <w:sz w:val="20"/>
          <w:szCs w:val="20"/>
          <w:lang w:eastAsia="fr-FR"/>
        </w:rPr>
      </w:pPr>
    </w:p>
    <w:p w14:paraId="2E31D239" w14:textId="77777777" w:rsidR="008C545E" w:rsidRPr="008C545E" w:rsidRDefault="008C545E" w:rsidP="008C545E">
      <w:pPr>
        <w:spacing w:after="0" w:line="240" w:lineRule="auto"/>
        <w:ind w:left="2832" w:firstLine="708"/>
        <w:rPr>
          <w:rFonts w:ascii="Calibri" w:eastAsia="Times New Roman" w:hAnsi="Calibri" w:cs="Calibri"/>
          <w:color w:val="0070C0"/>
          <w:sz w:val="20"/>
          <w:szCs w:val="20"/>
          <w:lang w:eastAsia="fr-FR"/>
        </w:rPr>
      </w:pPr>
    </w:p>
    <w:p w14:paraId="485A966B" w14:textId="77777777" w:rsidR="008C545E" w:rsidRPr="008C545E" w:rsidRDefault="008C545E" w:rsidP="008C545E">
      <w:pPr>
        <w:spacing w:after="0" w:line="240" w:lineRule="auto"/>
        <w:ind w:left="2832" w:firstLine="708"/>
        <w:rPr>
          <w:rFonts w:ascii="Calibri" w:eastAsia="Times New Roman" w:hAnsi="Calibri" w:cs="Calibri"/>
          <w:color w:val="0070C0"/>
          <w:sz w:val="20"/>
          <w:szCs w:val="20"/>
          <w:lang w:eastAsia="fr-FR"/>
        </w:rPr>
      </w:pPr>
    </w:p>
    <w:p w14:paraId="56496C2C" w14:textId="77777777" w:rsidR="008C545E" w:rsidRPr="008C545E" w:rsidRDefault="008C545E" w:rsidP="008C545E">
      <w:pPr>
        <w:spacing w:after="0" w:line="240" w:lineRule="auto"/>
        <w:ind w:left="2832" w:firstLine="708"/>
        <w:rPr>
          <w:rFonts w:ascii="Calibri" w:eastAsia="Times New Roman" w:hAnsi="Calibri" w:cs="Calibri"/>
          <w:color w:val="0070C0"/>
          <w:sz w:val="20"/>
          <w:szCs w:val="20"/>
          <w:lang w:eastAsia="fr-FR"/>
        </w:rPr>
      </w:pPr>
    </w:p>
    <w:p w14:paraId="59C7C400" w14:textId="77777777" w:rsidR="008C545E" w:rsidRPr="008C545E" w:rsidRDefault="008C545E" w:rsidP="008C545E">
      <w:pPr>
        <w:spacing w:after="0" w:line="240" w:lineRule="auto"/>
        <w:ind w:left="2832" w:firstLine="708"/>
        <w:rPr>
          <w:rFonts w:ascii="Calibri" w:eastAsia="Times New Roman" w:hAnsi="Calibri" w:cs="Calibri"/>
          <w:color w:val="0070C0"/>
          <w:sz w:val="20"/>
          <w:szCs w:val="20"/>
          <w:lang w:eastAsia="fr-FR"/>
        </w:rPr>
      </w:pPr>
    </w:p>
    <w:p w14:paraId="5FB7230B" w14:textId="77777777" w:rsidR="008C545E" w:rsidRPr="008C545E" w:rsidRDefault="008C545E" w:rsidP="008C545E">
      <w:pPr>
        <w:spacing w:after="0" w:line="240" w:lineRule="auto"/>
        <w:ind w:left="2832" w:firstLine="708"/>
        <w:rPr>
          <w:rFonts w:ascii="Calibri" w:eastAsia="Times New Roman" w:hAnsi="Calibri" w:cs="Calibri"/>
          <w:b/>
          <w:i/>
          <w:sz w:val="20"/>
          <w:szCs w:val="20"/>
          <w:lang w:eastAsia="fr-FR"/>
        </w:rPr>
      </w:pPr>
      <w:r w:rsidRPr="008C545E">
        <w:rPr>
          <w:rFonts w:ascii="Calibri" w:eastAsia="Times New Roman" w:hAnsi="Calibri" w:cs="Calibri"/>
          <w:color w:val="0070C0"/>
          <w:sz w:val="20"/>
          <w:szCs w:val="20"/>
          <w:lang w:eastAsia="fr-FR"/>
        </w:rPr>
        <w:tab/>
      </w:r>
      <w:r w:rsidRPr="008C545E">
        <w:rPr>
          <w:rFonts w:ascii="Calibri" w:eastAsia="Times New Roman" w:hAnsi="Calibri" w:cs="Calibri"/>
          <w:color w:val="0070C0"/>
          <w:sz w:val="20"/>
          <w:szCs w:val="20"/>
          <w:lang w:eastAsia="fr-FR"/>
        </w:rPr>
        <w:tab/>
      </w:r>
      <w:r w:rsidRPr="008C545E">
        <w:rPr>
          <w:rFonts w:ascii="Calibri" w:eastAsia="Times New Roman" w:hAnsi="Calibri" w:cs="Calibri"/>
          <w:b/>
          <w:i/>
          <w:color w:val="0070C0"/>
          <w:sz w:val="20"/>
          <w:szCs w:val="20"/>
          <w:lang w:eastAsia="fr-FR"/>
        </w:rPr>
        <w:t>Prénom et Nom du dirigeant</w:t>
      </w:r>
      <w:r w:rsidRPr="008C545E">
        <w:rPr>
          <w:rFonts w:ascii="Calibri" w:eastAsia="Times New Roman" w:hAnsi="Calibri" w:cs="Calibri"/>
          <w:b/>
          <w:i/>
          <w:sz w:val="20"/>
          <w:szCs w:val="20"/>
          <w:lang w:eastAsia="fr-FR"/>
        </w:rPr>
        <w:br w:type="page"/>
      </w:r>
    </w:p>
    <w:p w14:paraId="0FC83E2E" w14:textId="77777777" w:rsidR="008C545E" w:rsidRPr="008C545E" w:rsidRDefault="008C545E" w:rsidP="008C545E">
      <w:pPr>
        <w:keepNext/>
        <w:shd w:val="clear" w:color="auto" w:fill="A6A6A6"/>
        <w:spacing w:after="0" w:line="240" w:lineRule="auto"/>
        <w:jc w:val="center"/>
        <w:outlineLvl w:val="0"/>
        <w:rPr>
          <w:rFonts w:ascii="Calibri" w:eastAsia="Times New Roman" w:hAnsi="Calibri" w:cs="Calibri"/>
          <w:b/>
          <w:bCs/>
          <w:caps/>
          <w:color w:val="FFFFFF"/>
          <w:sz w:val="28"/>
          <w:szCs w:val="28"/>
          <w:lang w:eastAsia="fr-FR"/>
        </w:rPr>
      </w:pPr>
      <w:bookmarkStart w:id="390" w:name="_Toc210155600"/>
      <w:bookmarkStart w:id="391" w:name="_Toc269837644"/>
      <w:bookmarkStart w:id="392" w:name="_Toc269882193"/>
      <w:bookmarkStart w:id="393" w:name="_Toc269882544"/>
      <w:bookmarkStart w:id="394" w:name="_Toc269888816"/>
      <w:bookmarkStart w:id="395" w:name="_Toc269907403"/>
      <w:bookmarkStart w:id="396" w:name="_Toc269907512"/>
      <w:bookmarkStart w:id="397" w:name="_Toc269907757"/>
      <w:r w:rsidRPr="008C545E">
        <w:rPr>
          <w:rFonts w:ascii="Calibri" w:eastAsia="Times New Roman" w:hAnsi="Calibri" w:cs="Calibri"/>
          <w:b/>
          <w:bCs/>
          <w:caps/>
          <w:color w:val="FFFFFF"/>
          <w:sz w:val="28"/>
          <w:szCs w:val="28"/>
          <w:lang w:eastAsia="fr-FR"/>
        </w:rPr>
        <w:lastRenderedPageBreak/>
        <w:t>ANNEXE 2 AU CCAP - MODELE DE PANNEAU DE CHANTIER</w:t>
      </w:r>
      <w:bookmarkEnd w:id="390"/>
    </w:p>
    <w:p w14:paraId="100634BE" w14:textId="77777777" w:rsidR="008C545E" w:rsidRPr="008C545E" w:rsidRDefault="008C545E" w:rsidP="008C545E">
      <w:pPr>
        <w:keepNext/>
        <w:spacing w:after="0" w:line="240" w:lineRule="auto"/>
        <w:jc w:val="center"/>
        <w:rPr>
          <w:rFonts w:ascii="Calibri" w:eastAsia="Times New Roman" w:hAnsi="Calibri" w:cs="Calibri"/>
          <w:b/>
          <w:bCs/>
          <w:caps/>
          <w:lang w:eastAsia="fr-FR"/>
        </w:rPr>
      </w:pPr>
    </w:p>
    <w:p w14:paraId="5922222E" w14:textId="0D54ACC9" w:rsidR="008C545E" w:rsidRPr="008C545E" w:rsidRDefault="008C545E" w:rsidP="008C545E">
      <w:pPr>
        <w:keepNext/>
        <w:spacing w:after="0" w:line="240" w:lineRule="auto"/>
        <w:jc w:val="center"/>
        <w:rPr>
          <w:rFonts w:ascii="Calibri" w:eastAsia="Times New Roman" w:hAnsi="Calibri" w:cs="Calibri"/>
          <w:b/>
          <w:bCs/>
          <w:caps/>
          <w:lang w:eastAsia="fr-FR"/>
        </w:rPr>
      </w:pPr>
      <w:r w:rsidRPr="008C545E">
        <w:rPr>
          <w:rFonts w:ascii="Calibri" w:eastAsia="Times New Roman" w:hAnsi="Calibri" w:cs="Calibri"/>
          <w:b/>
          <w:bCs/>
          <w:caps/>
          <w:lang w:eastAsia="fr-FR"/>
        </w:rPr>
        <w:t xml:space="preserve">format </w:t>
      </w:r>
      <w:r w:rsidR="00C05D16">
        <w:rPr>
          <w:rFonts w:ascii="Calibri" w:eastAsia="Times New Roman" w:hAnsi="Calibri" w:cs="Calibri"/>
          <w:b/>
          <w:bCs/>
          <w:caps/>
          <w:lang w:eastAsia="fr-FR"/>
        </w:rPr>
        <w:t>12</w:t>
      </w:r>
      <w:r w:rsidRPr="008C545E">
        <w:rPr>
          <w:rFonts w:ascii="Calibri" w:eastAsia="Times New Roman" w:hAnsi="Calibri" w:cs="Calibri"/>
          <w:b/>
          <w:bCs/>
          <w:caps/>
          <w:lang w:eastAsia="fr-FR"/>
        </w:rPr>
        <w:t>0x</w:t>
      </w:r>
      <w:r w:rsidR="00C05D16">
        <w:rPr>
          <w:rFonts w:ascii="Calibri" w:eastAsia="Times New Roman" w:hAnsi="Calibri" w:cs="Calibri"/>
          <w:b/>
          <w:bCs/>
          <w:caps/>
          <w:lang w:eastAsia="fr-FR"/>
        </w:rPr>
        <w:t>120</w:t>
      </w:r>
      <w:r w:rsidRPr="008C545E">
        <w:rPr>
          <w:rFonts w:ascii="Calibri" w:eastAsia="Times New Roman" w:hAnsi="Calibri" w:cs="Calibri"/>
          <w:b/>
          <w:bCs/>
          <w:caps/>
          <w:lang w:eastAsia="fr-FR"/>
        </w:rPr>
        <w:t xml:space="preserve"> cm</w:t>
      </w:r>
    </w:p>
    <w:bookmarkEnd w:id="391"/>
    <w:bookmarkEnd w:id="392"/>
    <w:bookmarkEnd w:id="393"/>
    <w:bookmarkEnd w:id="394"/>
    <w:bookmarkEnd w:id="395"/>
    <w:bookmarkEnd w:id="396"/>
    <w:bookmarkEnd w:id="397"/>
    <w:p w14:paraId="0D8631A8" w14:textId="0E902D07" w:rsidR="008C545E" w:rsidRPr="008C545E" w:rsidRDefault="0006202B" w:rsidP="008C545E">
      <w:pPr>
        <w:spacing w:after="0" w:line="240" w:lineRule="auto"/>
        <w:jc w:val="center"/>
        <w:rPr>
          <w:rFonts w:ascii="Calibri" w:eastAsia="Times New Roman" w:hAnsi="Calibri" w:cs="Calibri"/>
          <w:sz w:val="24"/>
          <w:szCs w:val="24"/>
          <w:lang w:eastAsia="fr-FR"/>
        </w:rPr>
      </w:pPr>
      <w:r>
        <w:rPr>
          <w:noProof/>
          <w:lang w:eastAsia="fr-FR"/>
        </w:rPr>
        <w:drawing>
          <wp:inline distT="0" distB="0" distL="0" distR="0" wp14:anchorId="4C1C12B9" wp14:editId="7FB1F3BA">
            <wp:extent cx="6300470" cy="5282565"/>
            <wp:effectExtent l="0" t="0" r="508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00470" cy="5282565"/>
                    </a:xfrm>
                    <a:prstGeom prst="rect">
                      <a:avLst/>
                    </a:prstGeom>
                  </pic:spPr>
                </pic:pic>
              </a:graphicData>
            </a:graphic>
          </wp:inline>
        </w:drawing>
      </w:r>
    </w:p>
    <w:p w14:paraId="702B9F91" w14:textId="5714FB08" w:rsidR="008C545E" w:rsidRDefault="008C545E" w:rsidP="008C545E">
      <w:pPr>
        <w:spacing w:after="0" w:line="240" w:lineRule="auto"/>
        <w:jc w:val="center"/>
        <w:rPr>
          <w:rFonts w:ascii="Calibri" w:eastAsia="Times New Roman" w:hAnsi="Calibri" w:cs="Calibri"/>
          <w:sz w:val="24"/>
          <w:szCs w:val="24"/>
          <w:lang w:eastAsia="fr-FR"/>
        </w:rPr>
      </w:pPr>
    </w:p>
    <w:p w14:paraId="151D3492" w14:textId="77777777" w:rsidR="00774E21" w:rsidRDefault="00774E21" w:rsidP="008C545E">
      <w:pPr>
        <w:spacing w:after="0" w:line="240" w:lineRule="auto"/>
        <w:jc w:val="center"/>
        <w:rPr>
          <w:rFonts w:ascii="Calibri" w:eastAsia="Times New Roman" w:hAnsi="Calibri" w:cs="Calibri"/>
          <w:sz w:val="24"/>
          <w:szCs w:val="24"/>
          <w:lang w:eastAsia="fr-FR"/>
        </w:rPr>
      </w:pPr>
    </w:p>
    <w:p w14:paraId="54957DF4" w14:textId="34326CBF" w:rsidR="008C545E" w:rsidRPr="008C545E" w:rsidRDefault="00574B81" w:rsidP="008C545E">
      <w:pPr>
        <w:spacing w:after="160" w:line="259" w:lineRule="auto"/>
        <w:jc w:val="center"/>
        <w:rPr>
          <w:rFonts w:ascii="Calibri" w:eastAsia="Times New Roman" w:hAnsi="Calibri" w:cs="Calibri"/>
          <w:b/>
          <w:lang w:eastAsia="fr-FR"/>
        </w:rPr>
      </w:pPr>
      <w:r w:rsidRPr="008C545E">
        <w:rPr>
          <w:rFonts w:ascii="Calibri" w:eastAsia="Times New Roman" w:hAnsi="Calibri" w:cs="Calibri"/>
          <w:noProof/>
          <w:sz w:val="20"/>
          <w:szCs w:val="20"/>
          <w:lang w:eastAsia="fr-FR"/>
        </w:rPr>
        <w:drawing>
          <wp:anchor distT="0" distB="0" distL="114300" distR="114300" simplePos="0" relativeHeight="251659264" behindDoc="0" locked="0" layoutInCell="1" allowOverlap="1" wp14:anchorId="4E76C700" wp14:editId="47B56C02">
            <wp:simplePos x="0" y="0"/>
            <wp:positionH relativeFrom="margin">
              <wp:posOffset>730073</wp:posOffset>
            </wp:positionH>
            <wp:positionV relativeFrom="page">
              <wp:posOffset>7000027</wp:posOffset>
            </wp:positionV>
            <wp:extent cx="4601814" cy="2750881"/>
            <wp:effectExtent l="0" t="0" r="889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03917" cy="2752138"/>
                    </a:xfrm>
                    <a:prstGeom prst="rect">
                      <a:avLst/>
                    </a:prstGeom>
                  </pic:spPr>
                </pic:pic>
              </a:graphicData>
            </a:graphic>
            <wp14:sizeRelH relativeFrom="margin">
              <wp14:pctWidth>0</wp14:pctWidth>
            </wp14:sizeRelH>
            <wp14:sizeRelV relativeFrom="margin">
              <wp14:pctHeight>0</wp14:pctHeight>
            </wp14:sizeRelV>
          </wp:anchor>
        </w:drawing>
      </w:r>
      <w:r w:rsidR="008C545E" w:rsidRPr="008C545E">
        <w:rPr>
          <w:rFonts w:ascii="Calibri" w:eastAsia="Times New Roman" w:hAnsi="Calibri" w:cs="Calibri"/>
          <w:b/>
          <w:lang w:eastAsia="fr-FR"/>
        </w:rPr>
        <w:t>Extrait du code du travail de Nouvelle-Calédonie</w:t>
      </w:r>
    </w:p>
    <w:p w14:paraId="060DD249" w14:textId="6768273E" w:rsidR="008C545E" w:rsidRPr="008C545E" w:rsidRDefault="008C545E" w:rsidP="008C545E">
      <w:pPr>
        <w:spacing w:after="160" w:line="259" w:lineRule="auto"/>
        <w:rPr>
          <w:rFonts w:ascii="Calibri" w:eastAsia="Times New Roman" w:hAnsi="Calibri" w:cs="Calibri"/>
          <w:sz w:val="20"/>
          <w:szCs w:val="20"/>
          <w:lang w:eastAsia="fr-FR"/>
        </w:rPr>
      </w:pPr>
    </w:p>
    <w:sectPr w:rsidR="008C545E" w:rsidRPr="008C545E" w:rsidSect="00801D0F">
      <w:headerReference w:type="default" r:id="rId16"/>
      <w:footerReference w:type="default" r:id="rId17"/>
      <w:headerReference w:type="first" r:id="rId18"/>
      <w:pgSz w:w="11906" w:h="16838"/>
      <w:pgMar w:top="1417" w:right="991" w:bottom="993" w:left="993"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47405" w14:textId="77777777" w:rsidR="0085093E" w:rsidRDefault="0085093E" w:rsidP="0092386A">
      <w:pPr>
        <w:spacing w:after="0" w:line="240" w:lineRule="auto"/>
      </w:pPr>
      <w:r>
        <w:separator/>
      </w:r>
    </w:p>
  </w:endnote>
  <w:endnote w:type="continuationSeparator" w:id="0">
    <w:p w14:paraId="6C72C9C9" w14:textId="77777777" w:rsidR="0085093E" w:rsidRDefault="0085093E" w:rsidP="0092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634F" w14:textId="2045C4E9" w:rsidR="0085093E" w:rsidRPr="00205BC5" w:rsidRDefault="0085093E" w:rsidP="002C7176">
    <w:pPr>
      <w:pStyle w:val="Pieddepage"/>
      <w:tabs>
        <w:tab w:val="clear" w:pos="9072"/>
      </w:tabs>
      <w:rPr>
        <w:sz w:val="16"/>
        <w:szCs w:val="16"/>
      </w:rPr>
    </w:pPr>
    <w:r>
      <w:rPr>
        <w:sz w:val="16"/>
        <w:szCs w:val="16"/>
      </w:rPr>
      <w:t>Marché de travaux</w:t>
    </w:r>
    <w:r w:rsidRPr="00205BC5">
      <w:rPr>
        <w:sz w:val="16"/>
        <w:szCs w:val="16"/>
      </w:rPr>
      <w:t xml:space="preserve"> n° </w:t>
    </w:r>
    <w:r w:rsidRPr="00314FD1">
      <w:rPr>
        <w:color w:val="000000" w:themeColor="text1"/>
        <w:sz w:val="16"/>
        <w:szCs w:val="16"/>
      </w:rPr>
      <w:t xml:space="preserve">12024/2025/01 </w:t>
    </w:r>
    <w:r>
      <w:rPr>
        <w:sz w:val="16"/>
        <w:szCs w:val="16"/>
      </w:rPr>
      <w:t>– Pièce n°2</w:t>
    </w:r>
    <w:r w:rsidRPr="00205BC5">
      <w:rPr>
        <w:sz w:val="16"/>
        <w:szCs w:val="16"/>
      </w:rPr>
      <w:t xml:space="preserve"> / </w:t>
    </w:r>
    <w:r>
      <w:rPr>
        <w:sz w:val="16"/>
        <w:szCs w:val="16"/>
      </w:rPr>
      <w:t>CCAP</w:t>
    </w:r>
    <w:r w:rsidRPr="00205BC5">
      <w:rPr>
        <w:sz w:val="16"/>
        <w:szCs w:val="16"/>
      </w:rPr>
      <w:t xml:space="preserve"> – </w:t>
    </w:r>
    <w:r w:rsidRPr="00205BC5">
      <w:rPr>
        <w:color w:val="548DD4" w:themeColor="text2" w:themeTint="99"/>
        <w:sz w:val="16"/>
        <w:szCs w:val="16"/>
      </w:rPr>
      <w:t>Titulaire</w:t>
    </w:r>
    <w:r>
      <w:rPr>
        <w:color w:val="548DD4" w:themeColor="text2" w:themeTint="99"/>
        <w:sz w:val="16"/>
        <w:szCs w:val="16"/>
      </w:rPr>
      <w:t>s</w:t>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t xml:space="preserve">            </w:t>
    </w:r>
    <w:r w:rsidRPr="00205BC5">
      <w:rPr>
        <w:color w:val="548DD4" w:themeColor="text2" w:themeTint="99"/>
        <w:sz w:val="16"/>
        <w:szCs w:val="16"/>
      </w:rPr>
      <w:fldChar w:fldCharType="begin"/>
    </w:r>
    <w:r w:rsidRPr="00205BC5">
      <w:rPr>
        <w:color w:val="548DD4" w:themeColor="text2" w:themeTint="99"/>
        <w:sz w:val="16"/>
        <w:szCs w:val="16"/>
      </w:rPr>
      <w:instrText>PAGE   \* MERGEFORMAT</w:instrText>
    </w:r>
    <w:r w:rsidRPr="00205BC5">
      <w:rPr>
        <w:color w:val="548DD4" w:themeColor="text2" w:themeTint="99"/>
        <w:sz w:val="16"/>
        <w:szCs w:val="16"/>
      </w:rPr>
      <w:fldChar w:fldCharType="separate"/>
    </w:r>
    <w:r w:rsidR="00326084">
      <w:rPr>
        <w:noProof/>
        <w:color w:val="548DD4" w:themeColor="text2" w:themeTint="99"/>
        <w:sz w:val="16"/>
        <w:szCs w:val="16"/>
      </w:rPr>
      <w:t>2</w:t>
    </w:r>
    <w:r w:rsidRPr="00205BC5">
      <w:rPr>
        <w:color w:val="548DD4" w:themeColor="text2" w:themeTint="9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0175D" w14:textId="77777777" w:rsidR="0085093E" w:rsidRDefault="0085093E" w:rsidP="0092386A">
      <w:pPr>
        <w:spacing w:after="0" w:line="240" w:lineRule="auto"/>
      </w:pPr>
      <w:r>
        <w:separator/>
      </w:r>
    </w:p>
  </w:footnote>
  <w:footnote w:type="continuationSeparator" w:id="0">
    <w:p w14:paraId="7CF1F8C7" w14:textId="77777777" w:rsidR="0085093E" w:rsidRDefault="0085093E" w:rsidP="0092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F8FD8" w14:textId="3126889C" w:rsidR="0085093E" w:rsidRPr="00205BC5" w:rsidRDefault="0085093E" w:rsidP="00E46F50">
    <w:pPr>
      <w:pStyle w:val="En-tte"/>
      <w:tabs>
        <w:tab w:val="clear" w:pos="9072"/>
        <w:tab w:val="right" w:pos="9781"/>
      </w:tabs>
      <w:rPr>
        <w:b/>
        <w:color w:val="548DD4" w:themeColor="text2" w:themeTint="99"/>
        <w:sz w:val="16"/>
        <w:szCs w:val="16"/>
      </w:rPr>
    </w:pPr>
    <w:r w:rsidRPr="00314FD1">
      <w:rPr>
        <w:b/>
        <w:color w:val="000000" w:themeColor="text1"/>
        <w:sz w:val="16"/>
        <w:szCs w:val="16"/>
      </w:rPr>
      <w:t>Opération Aménagement Agence Centre-Ville</w:t>
    </w:r>
    <w:r w:rsidRPr="00205BC5">
      <w:rPr>
        <w:b/>
        <w:color w:val="548DD4" w:themeColor="text2" w:themeTint="99"/>
        <w:sz w:val="16"/>
        <w:szCs w:val="16"/>
      </w:rPr>
      <w:tab/>
    </w:r>
    <w:r w:rsidRPr="00205BC5">
      <w:rPr>
        <w:b/>
        <w:color w:val="548DD4" w:themeColor="text2" w:themeTint="99"/>
        <w:sz w:val="16"/>
        <w:szCs w:val="16"/>
      </w:rPr>
      <w:tab/>
      <w:t>FSH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2059" w14:textId="60AF3750" w:rsidR="0085093E" w:rsidRPr="00205BC5" w:rsidRDefault="0085093E">
    <w:pPr>
      <w:pStyle w:val="En-tte"/>
      <w:rPr>
        <w:sz w:val="16"/>
        <w:szCs w:val="16"/>
      </w:rPr>
    </w:pPr>
    <w:r w:rsidRPr="00B22FA5">
      <w:rPr>
        <w:noProof/>
        <w:sz w:val="16"/>
        <w:szCs w:val="16"/>
        <w:lang w:eastAsia="fr-FR"/>
      </w:rPr>
      <w:drawing>
        <wp:anchor distT="0" distB="0" distL="114300" distR="114300" simplePos="0" relativeHeight="251658240" behindDoc="1" locked="0" layoutInCell="1" allowOverlap="1" wp14:anchorId="140E519A" wp14:editId="045D3480">
          <wp:simplePos x="0" y="0"/>
          <wp:positionH relativeFrom="page">
            <wp:posOffset>104775</wp:posOffset>
          </wp:positionH>
          <wp:positionV relativeFrom="page">
            <wp:posOffset>209738</wp:posOffset>
          </wp:positionV>
          <wp:extent cx="7565524" cy="10644505"/>
          <wp:effectExtent l="0" t="0" r="0"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 de garde portrait.jpg"/>
                  <pic:cNvPicPr/>
                </pic:nvPicPr>
                <pic:blipFill>
                  <a:blip r:embed="rId1">
                    <a:extLst>
                      <a:ext uri="{28A0092B-C50C-407E-A947-70E740481C1C}">
                        <a14:useLocalDpi xmlns:a14="http://schemas.microsoft.com/office/drawing/2010/main" val="0"/>
                      </a:ext>
                    </a:extLst>
                  </a:blip>
                  <a:stretch>
                    <a:fillRect/>
                  </a:stretch>
                </pic:blipFill>
                <pic:spPr>
                  <a:xfrm>
                    <a:off x="0" y="0"/>
                    <a:ext cx="7565524" cy="1064450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IMP-59c / PIF -</w:t>
    </w:r>
    <w:r w:rsidRPr="00B22FA5">
      <w:rPr>
        <w:sz w:val="16"/>
        <w:szCs w:val="16"/>
      </w:rPr>
      <w:t xml:space="preserve"> Rév</w:t>
    </w:r>
    <w:r>
      <w:rPr>
        <w:sz w:val="16"/>
        <w:szCs w:val="16"/>
      </w:rPr>
      <w:t>. F</w:t>
    </w:r>
    <w:r w:rsidRPr="00205BC5">
      <w:rPr>
        <w:sz w:val="16"/>
        <w:szCs w:val="16"/>
      </w:rPr>
      <w:t xml:space="preserve"> du </w:t>
    </w:r>
    <w:r>
      <w:rPr>
        <w:sz w:val="16"/>
        <w:szCs w:val="16"/>
      </w:rPr>
      <w:t>09/09/2022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2233"/>
    <w:multiLevelType w:val="multilevel"/>
    <w:tmpl w:val="72EC3362"/>
    <w:lvl w:ilvl="0">
      <w:start w:val="8"/>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 w15:restartNumberingAfterBreak="0">
    <w:nsid w:val="06772DCE"/>
    <w:multiLevelType w:val="singleLevel"/>
    <w:tmpl w:val="50867E7E"/>
    <w:lvl w:ilvl="0">
      <w:numFmt w:val="bullet"/>
      <w:lvlText w:val="-"/>
      <w:lvlJc w:val="left"/>
      <w:pPr>
        <w:tabs>
          <w:tab w:val="num" w:pos="927"/>
        </w:tabs>
        <w:ind w:left="927" w:hanging="360"/>
      </w:pPr>
      <w:rPr>
        <w:rFonts w:hint="default"/>
      </w:rPr>
    </w:lvl>
  </w:abstractNum>
  <w:abstractNum w:abstractNumId="2" w15:restartNumberingAfterBreak="0">
    <w:nsid w:val="068B3761"/>
    <w:multiLevelType w:val="multilevel"/>
    <w:tmpl w:val="67D6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083860"/>
    <w:multiLevelType w:val="hybridMultilevel"/>
    <w:tmpl w:val="DD3A856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393430"/>
    <w:multiLevelType w:val="hybridMultilevel"/>
    <w:tmpl w:val="96B0888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E914C5"/>
    <w:multiLevelType w:val="hybridMultilevel"/>
    <w:tmpl w:val="1AF0C714"/>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48764E"/>
    <w:multiLevelType w:val="hybridMultilevel"/>
    <w:tmpl w:val="9BFA73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9E5804"/>
    <w:multiLevelType w:val="multilevel"/>
    <w:tmpl w:val="AFE6977E"/>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C5E3130"/>
    <w:multiLevelType w:val="hybridMultilevel"/>
    <w:tmpl w:val="52DAE8B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CEA259E"/>
    <w:multiLevelType w:val="hybridMultilevel"/>
    <w:tmpl w:val="C99E26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7A40E8"/>
    <w:multiLevelType w:val="hybridMultilevel"/>
    <w:tmpl w:val="AF84E4AA"/>
    <w:lvl w:ilvl="0" w:tplc="4CC48170">
      <w:start w:val="1"/>
      <w:numFmt w:val="bullet"/>
      <w:lvlText w:val=""/>
      <w:lvlJc w:val="left"/>
      <w:pPr>
        <w:ind w:left="3195" w:hanging="360"/>
      </w:pPr>
      <w:rPr>
        <w:rFonts w:ascii="Symbol" w:hAnsi="Symbol" w:hint="default"/>
        <w:color w:val="auto"/>
      </w:rPr>
    </w:lvl>
    <w:lvl w:ilvl="1" w:tplc="040C0003">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1" w15:restartNumberingAfterBreak="0">
    <w:nsid w:val="0DA77500"/>
    <w:multiLevelType w:val="multilevel"/>
    <w:tmpl w:val="4F422B78"/>
    <w:lvl w:ilvl="0">
      <w:start w:val="1"/>
      <w:numFmt w:val="decimal"/>
      <w:lvlText w:val="3.4.%1"/>
      <w:lvlJc w:val="left"/>
      <w:pPr>
        <w:ind w:left="360" w:hanging="360"/>
      </w:pPr>
      <w:rPr>
        <w:rFonts w:cs="Times New Roman" w:hint="default"/>
        <w:b w:val="0"/>
        <w:i w:val="0"/>
        <w:kern w:val="18"/>
        <w:sz w:val="22"/>
        <w:szCs w:val="22"/>
        <w:u w:val="none"/>
      </w:rPr>
    </w:lvl>
    <w:lvl w:ilvl="1">
      <w:start w:val="7"/>
      <w:numFmt w:val="decimal"/>
      <w:lvlText w:val="%1.%2"/>
      <w:lvlJc w:val="left"/>
      <w:pPr>
        <w:ind w:left="1575" w:hanging="720"/>
      </w:pPr>
      <w:rPr>
        <w:rFonts w:cs="Times New Roman" w:hint="default"/>
        <w:b/>
        <w:u w:val="none"/>
      </w:rPr>
    </w:lvl>
    <w:lvl w:ilvl="2">
      <w:start w:val="1"/>
      <w:numFmt w:val="decimal"/>
      <w:lvlText w:val="1.7.%3"/>
      <w:lvlJc w:val="left"/>
      <w:pPr>
        <w:ind w:left="-1710" w:firstLine="1710"/>
      </w:pPr>
      <w:rPr>
        <w:rFonts w:cs="Times New Roman" w:hint="default"/>
        <w:b/>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2" w15:restartNumberingAfterBreak="0">
    <w:nsid w:val="0F457B8D"/>
    <w:multiLevelType w:val="multilevel"/>
    <w:tmpl w:val="3DDC6FCA"/>
    <w:lvl w:ilvl="0">
      <w:start w:val="1"/>
      <w:numFmt w:val="decimal"/>
      <w:lvlText w:val="4.2.%1"/>
      <w:lvlJc w:val="left"/>
      <w:pPr>
        <w:ind w:left="360" w:hanging="360"/>
      </w:pPr>
      <w:rPr>
        <w:rFonts w:cs="Times New Roman" w:hint="default"/>
        <w:b/>
        <w:i w:val="0"/>
        <w:kern w:val="18"/>
        <w:sz w:val="20"/>
        <w:szCs w:val="20"/>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3" w15:restartNumberingAfterBreak="0">
    <w:nsid w:val="15D07F47"/>
    <w:multiLevelType w:val="multilevel"/>
    <w:tmpl w:val="593EF5C2"/>
    <w:lvl w:ilvl="0">
      <w:start w:val="9"/>
      <w:numFmt w:val="decimal"/>
      <w:lvlText w:val="%1"/>
      <w:lvlJc w:val="left"/>
      <w:pPr>
        <w:ind w:left="480" w:hanging="480"/>
      </w:pPr>
      <w:rPr>
        <w:rFonts w:hint="default"/>
        <w:color w:val="auto"/>
      </w:rPr>
    </w:lvl>
    <w:lvl w:ilvl="1">
      <w:start w:val="6"/>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4" w15:restartNumberingAfterBreak="0">
    <w:nsid w:val="15DE07C7"/>
    <w:multiLevelType w:val="multilevel"/>
    <w:tmpl w:val="09B4909E"/>
    <w:lvl w:ilvl="0">
      <w:start w:val="1"/>
      <w:numFmt w:val="decimal"/>
      <w:lvlText w:val="4.1.%1"/>
      <w:lvlJc w:val="left"/>
      <w:pPr>
        <w:ind w:left="360" w:hanging="360"/>
      </w:pPr>
      <w:rPr>
        <w:rFonts w:cs="Times New Roman" w:hint="default"/>
        <w:b/>
        <w:i w:val="0"/>
        <w:kern w:val="18"/>
        <w:sz w:val="22"/>
        <w:szCs w:val="22"/>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15" w15:restartNumberingAfterBreak="0">
    <w:nsid w:val="16672E91"/>
    <w:multiLevelType w:val="singleLevel"/>
    <w:tmpl w:val="070210AE"/>
    <w:lvl w:ilvl="0">
      <w:start w:val="3"/>
      <w:numFmt w:val="bullet"/>
      <w:lvlText w:val="-"/>
      <w:lvlJc w:val="left"/>
      <w:pPr>
        <w:tabs>
          <w:tab w:val="num" w:pos="3195"/>
        </w:tabs>
        <w:ind w:left="3195" w:hanging="360"/>
      </w:pPr>
      <w:rPr>
        <w:rFonts w:hint="default"/>
      </w:rPr>
    </w:lvl>
  </w:abstractNum>
  <w:abstractNum w:abstractNumId="16" w15:restartNumberingAfterBreak="0">
    <w:nsid w:val="183C7A80"/>
    <w:multiLevelType w:val="hybridMultilevel"/>
    <w:tmpl w:val="C4F6BCF8"/>
    <w:lvl w:ilvl="0" w:tplc="24368D54">
      <w:start w:val="1"/>
      <w:numFmt w:val="upperLetter"/>
      <w:lvlText w:val="%1."/>
      <w:lvlJc w:val="left"/>
      <w:pPr>
        <w:tabs>
          <w:tab w:val="num" w:pos="720"/>
        </w:tabs>
        <w:ind w:left="720" w:hanging="360"/>
      </w:pPr>
      <w:rPr>
        <w:rFonts w:ascii="Tahoma" w:hAnsi="Tahoma" w:cs="Times New Roman"/>
        <w:b w:val="0"/>
        <w:bCs w:val="0"/>
        <w:i w:val="0"/>
        <w:iCs w:val="0"/>
        <w:caps w:val="0"/>
        <w:smallCaps w:val="0"/>
        <w:strike w:val="0"/>
        <w:dstrike w:val="0"/>
        <w:color w:val="auto"/>
        <w:spacing w:val="0"/>
        <w:w w:val="100"/>
        <w:kern w:val="0"/>
        <w:position w:val="0"/>
        <w:sz w:val="20"/>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7" w15:restartNumberingAfterBreak="0">
    <w:nsid w:val="19434CA8"/>
    <w:multiLevelType w:val="hybridMultilevel"/>
    <w:tmpl w:val="B600BB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864FC1"/>
    <w:multiLevelType w:val="multilevel"/>
    <w:tmpl w:val="E3D4B94A"/>
    <w:lvl w:ilvl="0">
      <w:start w:val="3"/>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A9C003B"/>
    <w:multiLevelType w:val="hybridMultilevel"/>
    <w:tmpl w:val="EC426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1F609B"/>
    <w:multiLevelType w:val="hybridMultilevel"/>
    <w:tmpl w:val="DEA4ED4A"/>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253E022E"/>
    <w:multiLevelType w:val="multilevel"/>
    <w:tmpl w:val="937800EA"/>
    <w:lvl w:ilvl="0">
      <w:start w:val="9"/>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5BF4932"/>
    <w:multiLevelType w:val="hybridMultilevel"/>
    <w:tmpl w:val="AD065AB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263E4C8E"/>
    <w:multiLevelType w:val="hybridMultilevel"/>
    <w:tmpl w:val="2E0CDD14"/>
    <w:lvl w:ilvl="0" w:tplc="040C0005">
      <w:start w:val="1"/>
      <w:numFmt w:val="bullet"/>
      <w:lvlText w:val=""/>
      <w:lvlJc w:val="left"/>
      <w:pPr>
        <w:ind w:left="542" w:hanging="432"/>
      </w:pPr>
      <w:rPr>
        <w:rFonts w:ascii="Wingdings" w:hAnsi="Wingdings" w:hint="default"/>
        <w:w w:val="100"/>
        <w:position w:val="2"/>
        <w:lang w:val="fr-FR" w:eastAsia="fr-FR" w:bidi="fr-FR"/>
      </w:rPr>
    </w:lvl>
    <w:lvl w:ilvl="1" w:tplc="040C0005">
      <w:start w:val="1"/>
      <w:numFmt w:val="bullet"/>
      <w:lvlText w:val=""/>
      <w:lvlJc w:val="left"/>
      <w:pPr>
        <w:ind w:left="974" w:hanging="432"/>
      </w:pPr>
      <w:rPr>
        <w:rFonts w:ascii="Wingdings" w:hAnsi="Wingdings" w:hint="default"/>
        <w:w w:val="100"/>
        <w:position w:val="2"/>
        <w:sz w:val="20"/>
        <w:szCs w:val="20"/>
        <w:lang w:val="fr-FR" w:eastAsia="fr-FR" w:bidi="fr-FR"/>
      </w:rPr>
    </w:lvl>
    <w:lvl w:ilvl="2" w:tplc="A7D073F4">
      <w:numFmt w:val="bullet"/>
      <w:lvlText w:val="•"/>
      <w:lvlJc w:val="left"/>
      <w:pPr>
        <w:ind w:left="2095" w:hanging="432"/>
      </w:pPr>
      <w:rPr>
        <w:rFonts w:hint="default"/>
        <w:lang w:val="fr-FR" w:eastAsia="fr-FR" w:bidi="fr-FR"/>
      </w:rPr>
    </w:lvl>
    <w:lvl w:ilvl="3" w:tplc="EBCA5FD2">
      <w:numFmt w:val="bullet"/>
      <w:lvlText w:val="•"/>
      <w:lvlJc w:val="left"/>
      <w:pPr>
        <w:ind w:left="3206" w:hanging="432"/>
      </w:pPr>
      <w:rPr>
        <w:rFonts w:hint="default"/>
        <w:lang w:val="fr-FR" w:eastAsia="fr-FR" w:bidi="fr-FR"/>
      </w:rPr>
    </w:lvl>
    <w:lvl w:ilvl="4" w:tplc="71320D40">
      <w:numFmt w:val="bullet"/>
      <w:lvlText w:val="•"/>
      <w:lvlJc w:val="left"/>
      <w:pPr>
        <w:ind w:left="4317" w:hanging="432"/>
      </w:pPr>
      <w:rPr>
        <w:rFonts w:hint="default"/>
        <w:lang w:val="fr-FR" w:eastAsia="fr-FR" w:bidi="fr-FR"/>
      </w:rPr>
    </w:lvl>
    <w:lvl w:ilvl="5" w:tplc="95AC8620">
      <w:numFmt w:val="bullet"/>
      <w:lvlText w:val="•"/>
      <w:lvlJc w:val="left"/>
      <w:pPr>
        <w:ind w:left="5428" w:hanging="432"/>
      </w:pPr>
      <w:rPr>
        <w:rFonts w:hint="default"/>
        <w:lang w:val="fr-FR" w:eastAsia="fr-FR" w:bidi="fr-FR"/>
      </w:rPr>
    </w:lvl>
    <w:lvl w:ilvl="6" w:tplc="EFBA5C1C">
      <w:numFmt w:val="bullet"/>
      <w:lvlText w:val="•"/>
      <w:lvlJc w:val="left"/>
      <w:pPr>
        <w:ind w:left="6539" w:hanging="432"/>
      </w:pPr>
      <w:rPr>
        <w:rFonts w:hint="default"/>
        <w:lang w:val="fr-FR" w:eastAsia="fr-FR" w:bidi="fr-FR"/>
      </w:rPr>
    </w:lvl>
    <w:lvl w:ilvl="7" w:tplc="07164996">
      <w:numFmt w:val="bullet"/>
      <w:lvlText w:val="•"/>
      <w:lvlJc w:val="left"/>
      <w:pPr>
        <w:ind w:left="7650" w:hanging="432"/>
      </w:pPr>
      <w:rPr>
        <w:rFonts w:hint="default"/>
        <w:lang w:val="fr-FR" w:eastAsia="fr-FR" w:bidi="fr-FR"/>
      </w:rPr>
    </w:lvl>
    <w:lvl w:ilvl="8" w:tplc="78FCD218">
      <w:numFmt w:val="bullet"/>
      <w:lvlText w:val="•"/>
      <w:lvlJc w:val="left"/>
      <w:pPr>
        <w:ind w:left="8761" w:hanging="432"/>
      </w:pPr>
      <w:rPr>
        <w:rFonts w:hint="default"/>
        <w:lang w:val="fr-FR" w:eastAsia="fr-FR" w:bidi="fr-FR"/>
      </w:rPr>
    </w:lvl>
  </w:abstractNum>
  <w:abstractNum w:abstractNumId="24" w15:restartNumberingAfterBreak="0">
    <w:nsid w:val="2C7C3CFA"/>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CF333DA"/>
    <w:multiLevelType w:val="hybridMultilevel"/>
    <w:tmpl w:val="C68A2682"/>
    <w:lvl w:ilvl="0" w:tplc="040C0001">
      <w:start w:val="1"/>
      <w:numFmt w:val="bullet"/>
      <w:lvlText w:val=""/>
      <w:lvlJc w:val="left"/>
      <w:pPr>
        <w:ind w:left="720" w:hanging="360"/>
      </w:pPr>
      <w:rPr>
        <w:rFonts w:ascii="Symbol" w:hAnsi="Symbol" w:hint="default"/>
        <w:b w:val="0"/>
        <w:i w:val="0"/>
        <w:strike w:val="0"/>
        <w:dstrike w:val="0"/>
        <w:sz w:val="24"/>
        <w:u w:val="none"/>
        <w:effect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D433219"/>
    <w:multiLevelType w:val="multilevel"/>
    <w:tmpl w:val="42CE2F3C"/>
    <w:lvl w:ilvl="0">
      <w:start w:val="9"/>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7" w15:restartNumberingAfterBreak="0">
    <w:nsid w:val="2DDE5DF2"/>
    <w:multiLevelType w:val="hybridMultilevel"/>
    <w:tmpl w:val="AE78E406"/>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277420"/>
    <w:multiLevelType w:val="hybridMultilevel"/>
    <w:tmpl w:val="8822E07E"/>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53C7DE1"/>
    <w:multiLevelType w:val="singleLevel"/>
    <w:tmpl w:val="040C000F"/>
    <w:lvl w:ilvl="0">
      <w:start w:val="1"/>
      <w:numFmt w:val="decimal"/>
      <w:lvlText w:val="%1."/>
      <w:lvlJc w:val="left"/>
      <w:pPr>
        <w:tabs>
          <w:tab w:val="num" w:pos="360"/>
        </w:tabs>
        <w:ind w:left="360" w:hanging="360"/>
      </w:pPr>
    </w:lvl>
  </w:abstractNum>
  <w:abstractNum w:abstractNumId="30" w15:restartNumberingAfterBreak="0">
    <w:nsid w:val="38E84D0B"/>
    <w:multiLevelType w:val="hybridMultilevel"/>
    <w:tmpl w:val="5E507EDC"/>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1" w15:restartNumberingAfterBreak="0">
    <w:nsid w:val="3A574D55"/>
    <w:multiLevelType w:val="multilevel"/>
    <w:tmpl w:val="E810576C"/>
    <w:lvl w:ilvl="0">
      <w:start w:val="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AAA3F51"/>
    <w:multiLevelType w:val="multilevel"/>
    <w:tmpl w:val="C86A074C"/>
    <w:lvl w:ilvl="0">
      <w:start w:val="1"/>
      <w:numFmt w:val="none"/>
      <w:lvlText w:val="%1"/>
      <w:lvlJc w:val="left"/>
      <w:pPr>
        <w:tabs>
          <w:tab w:val="num" w:pos="2021"/>
        </w:tabs>
        <w:ind w:left="2061" w:hanging="360"/>
      </w:pPr>
      <w:rPr>
        <w:rFonts w:ascii="Tahoma" w:hAnsi="Tahoma" w:hint="default"/>
        <w:b/>
        <w:i w:val="0"/>
        <w:sz w:val="36"/>
      </w:rPr>
    </w:lvl>
    <w:lvl w:ilvl="1">
      <w:start w:val="1"/>
      <w:numFmt w:val="decimal"/>
      <w:pStyle w:val="Titre2"/>
      <w:lvlText w:val="ARTICLE %2."/>
      <w:lvlJc w:val="left"/>
      <w:pPr>
        <w:tabs>
          <w:tab w:val="num" w:pos="0"/>
        </w:tabs>
        <w:ind w:left="0" w:firstLine="907"/>
      </w:pPr>
      <w:rPr>
        <w:rFonts w:ascii="Tahoma" w:hAnsi="Tahoma" w:cs="Tahoma" w:hint="default"/>
        <w:b/>
        <w:i w:val="0"/>
        <w:sz w:val="22"/>
        <w:szCs w:val="22"/>
      </w:rPr>
    </w:lvl>
    <w:lvl w:ilvl="2">
      <w:start w:val="1"/>
      <w:numFmt w:val="decimal"/>
      <w:pStyle w:val="Titre3"/>
      <w:suff w:val="nothing"/>
      <w:lvlText w:val="%2 .%3 - "/>
      <w:lvlJc w:val="left"/>
      <w:pPr>
        <w:ind w:left="1191" w:hanging="1191"/>
      </w:pPr>
      <w:rPr>
        <w:rFonts w:hint="default"/>
        <w:b/>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84"/>
        </w:tabs>
        <w:ind w:left="284" w:firstLine="0"/>
      </w:pPr>
      <w:rPr>
        <w:rFonts w:ascii="Tahoma" w:hAnsi="Tahoma" w:hint="default"/>
        <w:b w:val="0"/>
        <w:i w:val="0"/>
        <w:sz w:val="24"/>
      </w:rPr>
    </w:lvl>
    <w:lvl w:ilvl="4">
      <w:start w:val="1"/>
      <w:numFmt w:val="decimal"/>
      <w:pStyle w:val="Titre5"/>
      <w:lvlText w:val="%1%2.%3.%4.%5."/>
      <w:lvlJc w:val="left"/>
      <w:pPr>
        <w:tabs>
          <w:tab w:val="num" w:pos="1134"/>
        </w:tabs>
        <w:ind w:left="1134" w:firstLine="0"/>
      </w:pPr>
      <w:rPr>
        <w:rFonts w:ascii="Tahoma" w:hAnsi="Tahoma" w:hint="default"/>
        <w:b w:val="0"/>
        <w:i w:val="0"/>
        <w:sz w:val="22"/>
      </w:rPr>
    </w:lvl>
    <w:lvl w:ilvl="5">
      <w:start w:val="1"/>
      <w:numFmt w:val="lowerLetter"/>
      <w:lvlText w:val="%1%6)"/>
      <w:lvlJc w:val="left"/>
      <w:pPr>
        <w:tabs>
          <w:tab w:val="num" w:pos="4941"/>
        </w:tabs>
        <w:ind w:left="4437" w:hanging="936"/>
      </w:pPr>
      <w:rPr>
        <w:rFonts w:ascii="Tahoma" w:hAnsi="Tahoma" w:hint="default"/>
        <w:sz w:val="22"/>
      </w:rPr>
    </w:lvl>
    <w:lvl w:ilvl="6">
      <w:start w:val="1"/>
      <w:numFmt w:val="decimal"/>
      <w:lvlText w:val="%1.%2.%3.%4.%5.%6.%7."/>
      <w:lvlJc w:val="left"/>
      <w:pPr>
        <w:tabs>
          <w:tab w:val="num" w:pos="5661"/>
        </w:tabs>
        <w:ind w:left="4941" w:hanging="1080"/>
      </w:pPr>
      <w:rPr>
        <w:rFonts w:hint="default"/>
      </w:rPr>
    </w:lvl>
    <w:lvl w:ilvl="7">
      <w:start w:val="1"/>
      <w:numFmt w:val="decimal"/>
      <w:lvlText w:val="%1.%2.%3.%4.%5.%6.%7.%8."/>
      <w:lvlJc w:val="left"/>
      <w:pPr>
        <w:tabs>
          <w:tab w:val="num" w:pos="6381"/>
        </w:tabs>
        <w:ind w:left="5445" w:hanging="1224"/>
      </w:pPr>
      <w:rPr>
        <w:rFonts w:hint="default"/>
      </w:rPr>
    </w:lvl>
    <w:lvl w:ilvl="8">
      <w:start w:val="1"/>
      <w:numFmt w:val="decimal"/>
      <w:lvlText w:val="%1.%2.%3.%4.%5.%6.%7.%8.%9."/>
      <w:lvlJc w:val="left"/>
      <w:pPr>
        <w:tabs>
          <w:tab w:val="num" w:pos="6741"/>
        </w:tabs>
        <w:ind w:left="6021" w:hanging="1440"/>
      </w:pPr>
      <w:rPr>
        <w:rFonts w:hint="default"/>
      </w:rPr>
    </w:lvl>
  </w:abstractNum>
  <w:abstractNum w:abstractNumId="33" w15:restartNumberingAfterBreak="0">
    <w:nsid w:val="3F0A1CF0"/>
    <w:multiLevelType w:val="multilevel"/>
    <w:tmpl w:val="06C0719C"/>
    <w:lvl w:ilvl="0">
      <w:start w:val="1"/>
      <w:numFmt w:val="decimal"/>
      <w:lvlText w:val="3.3.%1"/>
      <w:lvlJc w:val="left"/>
      <w:pPr>
        <w:ind w:left="360" w:hanging="360"/>
      </w:pPr>
      <w:rPr>
        <w:rFonts w:hint="default"/>
        <w:b/>
        <w:i w:val="0"/>
        <w:kern w:val="18"/>
        <w:sz w:val="20"/>
        <w:szCs w:val="20"/>
        <w:u w:val="none"/>
      </w:rPr>
    </w:lvl>
    <w:lvl w:ilvl="1">
      <w:start w:val="8"/>
      <w:numFmt w:val="decimal"/>
      <w:lvlText w:val="%1.%2"/>
      <w:lvlJc w:val="left"/>
      <w:pPr>
        <w:ind w:left="1575" w:hanging="720"/>
      </w:pPr>
      <w:rPr>
        <w:rFonts w:cs="Times New Roman" w:hint="default"/>
        <w:b/>
        <w:u w:val="none"/>
      </w:rPr>
    </w:lvl>
    <w:lvl w:ilvl="2">
      <w:start w:val="1"/>
      <w:numFmt w:val="decimal"/>
      <w:lvlText w:val="1.8.%3"/>
      <w:lvlJc w:val="left"/>
      <w:pPr>
        <w:ind w:left="-1710" w:firstLine="1710"/>
      </w:pPr>
      <w:rPr>
        <w:rFonts w:cs="Times New Roman" w:hint="default"/>
        <w:b w:val="0"/>
      </w:rPr>
    </w:lvl>
    <w:lvl w:ilvl="3">
      <w:start w:val="1"/>
      <w:numFmt w:val="decimal"/>
      <w:lvlText w:val="%1.%2.%3.%4"/>
      <w:lvlJc w:val="left"/>
      <w:pPr>
        <w:ind w:left="3645" w:hanging="1080"/>
      </w:pPr>
      <w:rPr>
        <w:rFonts w:cs="Times New Roman" w:hint="default"/>
        <w:b w:val="0"/>
        <w:u w:val="none"/>
      </w:rPr>
    </w:lvl>
    <w:lvl w:ilvl="4">
      <w:start w:val="1"/>
      <w:numFmt w:val="decimal"/>
      <w:lvlText w:val="%1.%2.%3.%4.%5"/>
      <w:lvlJc w:val="left"/>
      <w:pPr>
        <w:ind w:left="4500" w:hanging="1080"/>
      </w:pPr>
      <w:rPr>
        <w:rFonts w:cs="Times New Roman" w:hint="default"/>
        <w:b w:val="0"/>
        <w:u w:val="none"/>
      </w:rPr>
    </w:lvl>
    <w:lvl w:ilvl="5">
      <w:start w:val="1"/>
      <w:numFmt w:val="decimal"/>
      <w:lvlText w:val="%1.%2.%3.%4.%5.%6"/>
      <w:lvlJc w:val="left"/>
      <w:pPr>
        <w:ind w:left="5715" w:hanging="1440"/>
      </w:pPr>
      <w:rPr>
        <w:rFonts w:cs="Times New Roman" w:hint="default"/>
        <w:b w:val="0"/>
        <w:u w:val="none"/>
      </w:rPr>
    </w:lvl>
    <w:lvl w:ilvl="6">
      <w:start w:val="1"/>
      <w:numFmt w:val="decimal"/>
      <w:lvlText w:val="%1.%2.%3.%4.%5.%6.%7"/>
      <w:lvlJc w:val="left"/>
      <w:pPr>
        <w:ind w:left="6930" w:hanging="1800"/>
      </w:pPr>
      <w:rPr>
        <w:rFonts w:cs="Times New Roman" w:hint="default"/>
        <w:b w:val="0"/>
        <w:u w:val="none"/>
      </w:rPr>
    </w:lvl>
    <w:lvl w:ilvl="7">
      <w:start w:val="1"/>
      <w:numFmt w:val="decimal"/>
      <w:lvlText w:val="%1.%2.%3.%4.%5.%6.%7.%8"/>
      <w:lvlJc w:val="left"/>
      <w:pPr>
        <w:ind w:left="7785" w:hanging="1800"/>
      </w:pPr>
      <w:rPr>
        <w:rFonts w:cs="Times New Roman" w:hint="default"/>
        <w:b w:val="0"/>
        <w:u w:val="none"/>
      </w:rPr>
    </w:lvl>
    <w:lvl w:ilvl="8">
      <w:start w:val="1"/>
      <w:numFmt w:val="decimal"/>
      <w:lvlText w:val="%1.%2.%3.%4.%5.%6.%7.%8.%9"/>
      <w:lvlJc w:val="left"/>
      <w:pPr>
        <w:ind w:left="9000" w:hanging="2160"/>
      </w:pPr>
      <w:rPr>
        <w:rFonts w:cs="Times New Roman" w:hint="default"/>
        <w:b w:val="0"/>
        <w:u w:val="none"/>
      </w:rPr>
    </w:lvl>
  </w:abstractNum>
  <w:abstractNum w:abstractNumId="34" w15:restartNumberingAfterBreak="0">
    <w:nsid w:val="40EF48A1"/>
    <w:multiLevelType w:val="hybridMultilevel"/>
    <w:tmpl w:val="1958B1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52F5F0B"/>
    <w:multiLevelType w:val="singleLevel"/>
    <w:tmpl w:val="040C000F"/>
    <w:lvl w:ilvl="0">
      <w:start w:val="1"/>
      <w:numFmt w:val="decimal"/>
      <w:lvlText w:val="%1."/>
      <w:lvlJc w:val="left"/>
      <w:pPr>
        <w:tabs>
          <w:tab w:val="num" w:pos="360"/>
        </w:tabs>
        <w:ind w:left="360" w:hanging="360"/>
      </w:pPr>
    </w:lvl>
  </w:abstractNum>
  <w:abstractNum w:abstractNumId="36" w15:restartNumberingAfterBreak="0">
    <w:nsid w:val="462710CF"/>
    <w:multiLevelType w:val="hybridMultilevel"/>
    <w:tmpl w:val="1400C8FC"/>
    <w:lvl w:ilvl="0" w:tplc="4CC48170">
      <w:start w:val="1"/>
      <w:numFmt w:val="bullet"/>
      <w:lvlText w:val=""/>
      <w:lvlJc w:val="left"/>
      <w:pPr>
        <w:tabs>
          <w:tab w:val="num" w:pos="360"/>
        </w:tabs>
        <w:ind w:left="360" w:hanging="76"/>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777149"/>
    <w:multiLevelType w:val="hybridMultilevel"/>
    <w:tmpl w:val="BCC41A9E"/>
    <w:lvl w:ilvl="0" w:tplc="4CC48170">
      <w:start w:val="1"/>
      <w:numFmt w:val="bullet"/>
      <w:lvlText w:val=""/>
      <w:lvlJc w:val="left"/>
      <w:pPr>
        <w:ind w:left="2203" w:hanging="360"/>
      </w:pPr>
      <w:rPr>
        <w:rFonts w:ascii="Symbol" w:hAnsi="Symbol" w:hint="default"/>
        <w:color w:val="auto"/>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38" w15:restartNumberingAfterBreak="0">
    <w:nsid w:val="4C44202C"/>
    <w:multiLevelType w:val="multilevel"/>
    <w:tmpl w:val="CC9E519C"/>
    <w:lvl w:ilvl="0">
      <w:start w:val="6"/>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9" w15:restartNumberingAfterBreak="0">
    <w:nsid w:val="5032423B"/>
    <w:multiLevelType w:val="hybridMultilevel"/>
    <w:tmpl w:val="38A2F6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04B212B"/>
    <w:multiLevelType w:val="singleLevel"/>
    <w:tmpl w:val="040C000F"/>
    <w:lvl w:ilvl="0">
      <w:start w:val="1"/>
      <w:numFmt w:val="decimal"/>
      <w:lvlText w:val="%1."/>
      <w:lvlJc w:val="left"/>
      <w:pPr>
        <w:tabs>
          <w:tab w:val="num" w:pos="360"/>
        </w:tabs>
        <w:ind w:left="360" w:hanging="360"/>
      </w:pPr>
    </w:lvl>
  </w:abstractNum>
  <w:abstractNum w:abstractNumId="41" w15:restartNumberingAfterBreak="0">
    <w:nsid w:val="505A4C22"/>
    <w:multiLevelType w:val="multilevel"/>
    <w:tmpl w:val="F56004EA"/>
    <w:lvl w:ilvl="0">
      <w:start w:val="5"/>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2" w15:restartNumberingAfterBreak="0">
    <w:nsid w:val="52E552D8"/>
    <w:multiLevelType w:val="hybridMultilevel"/>
    <w:tmpl w:val="1040ED9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5370259F"/>
    <w:multiLevelType w:val="hybridMultilevel"/>
    <w:tmpl w:val="C0C606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57E0C5F"/>
    <w:multiLevelType w:val="multilevel"/>
    <w:tmpl w:val="7DCC7F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6204732"/>
    <w:multiLevelType w:val="multilevel"/>
    <w:tmpl w:val="3ACE6D76"/>
    <w:lvl w:ilvl="0">
      <w:start w:val="4"/>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6" w15:restartNumberingAfterBreak="0">
    <w:nsid w:val="56CC0557"/>
    <w:multiLevelType w:val="hybridMultilevel"/>
    <w:tmpl w:val="FFFC24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56CC18A7"/>
    <w:multiLevelType w:val="singleLevel"/>
    <w:tmpl w:val="6CD6E5B4"/>
    <w:lvl w:ilvl="0">
      <w:start w:val="1"/>
      <w:numFmt w:val="bullet"/>
      <w:pStyle w:val="Retrait1"/>
      <w:lvlText w:val=""/>
      <w:lvlJc w:val="left"/>
      <w:pPr>
        <w:tabs>
          <w:tab w:val="num" w:pos="360"/>
        </w:tabs>
        <w:ind w:left="360" w:hanging="360"/>
      </w:pPr>
      <w:rPr>
        <w:rFonts w:ascii="Wingdings" w:hAnsi="Wingdings" w:hint="default"/>
      </w:rPr>
    </w:lvl>
  </w:abstractNum>
  <w:abstractNum w:abstractNumId="48" w15:restartNumberingAfterBreak="0">
    <w:nsid w:val="578B310C"/>
    <w:multiLevelType w:val="multilevel"/>
    <w:tmpl w:val="C096EBC2"/>
    <w:lvl w:ilvl="0">
      <w:start w:val="4"/>
      <w:numFmt w:val="decimal"/>
      <w:lvlText w:val="%1"/>
      <w:lvlJc w:val="left"/>
      <w:pPr>
        <w:ind w:left="480" w:hanging="480"/>
      </w:pPr>
      <w:rPr>
        <w:rFonts w:cs="Times New Roman" w:hint="default"/>
      </w:rPr>
    </w:lvl>
    <w:lvl w:ilvl="1">
      <w:start w:val="2"/>
      <w:numFmt w:val="decimal"/>
      <w:lvlText w:val="%1.%2"/>
      <w:lvlJc w:val="left"/>
      <w:pPr>
        <w:ind w:left="900" w:hanging="720"/>
      </w:pPr>
      <w:rPr>
        <w:rFonts w:cs="Times New Roman" w:hint="default"/>
      </w:rPr>
    </w:lvl>
    <w:lvl w:ilvl="2">
      <w:start w:val="1"/>
      <w:numFmt w:val="decimal"/>
      <w:pStyle w:val="Tit3"/>
      <w:lvlText w:val="%1.%2.%3"/>
      <w:lvlJc w:val="left"/>
      <w:pPr>
        <w:ind w:left="1080" w:hanging="720"/>
      </w:pPr>
      <w:rPr>
        <w:rFonts w:cs="Times New Roman" w:hint="default"/>
      </w:rPr>
    </w:lvl>
    <w:lvl w:ilvl="3">
      <w:start w:val="1"/>
      <w:numFmt w:val="upperLetter"/>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880" w:hanging="180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49" w15:restartNumberingAfterBreak="0">
    <w:nsid w:val="580C7D22"/>
    <w:multiLevelType w:val="hybridMultilevel"/>
    <w:tmpl w:val="A25641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588365AC"/>
    <w:multiLevelType w:val="hybridMultilevel"/>
    <w:tmpl w:val="89D41892"/>
    <w:lvl w:ilvl="0" w:tplc="040C0001">
      <w:start w:val="1"/>
      <w:numFmt w:val="bullet"/>
      <w:lvlText w:val=""/>
      <w:lvlJc w:val="left"/>
      <w:pPr>
        <w:ind w:left="3195" w:hanging="360"/>
      </w:pPr>
      <w:rPr>
        <w:rFonts w:ascii="Symbol" w:hAnsi="Symbol" w:hint="default"/>
      </w:rPr>
    </w:lvl>
    <w:lvl w:ilvl="1" w:tplc="040C0003">
      <w:start w:val="1"/>
      <w:numFmt w:val="bullet"/>
      <w:lvlText w:val="o"/>
      <w:lvlJc w:val="left"/>
      <w:pPr>
        <w:ind w:left="3915" w:hanging="360"/>
      </w:pPr>
      <w:rPr>
        <w:rFonts w:ascii="Courier New" w:hAnsi="Courier New" w:hint="default"/>
      </w:rPr>
    </w:lvl>
    <w:lvl w:ilvl="2" w:tplc="040C0005">
      <w:start w:val="1"/>
      <w:numFmt w:val="bullet"/>
      <w:lvlText w:val=""/>
      <w:lvlJc w:val="left"/>
      <w:pPr>
        <w:ind w:left="4635" w:hanging="360"/>
      </w:pPr>
      <w:rPr>
        <w:rFonts w:ascii="Wingdings" w:hAnsi="Wingdings" w:hint="default"/>
      </w:rPr>
    </w:lvl>
    <w:lvl w:ilvl="3" w:tplc="040C0001">
      <w:start w:val="1"/>
      <w:numFmt w:val="bullet"/>
      <w:lvlText w:val=""/>
      <w:lvlJc w:val="left"/>
      <w:pPr>
        <w:ind w:left="5355" w:hanging="360"/>
      </w:pPr>
      <w:rPr>
        <w:rFonts w:ascii="Symbol" w:hAnsi="Symbol" w:hint="default"/>
      </w:rPr>
    </w:lvl>
    <w:lvl w:ilvl="4" w:tplc="040C0003">
      <w:start w:val="1"/>
      <w:numFmt w:val="bullet"/>
      <w:lvlText w:val="o"/>
      <w:lvlJc w:val="left"/>
      <w:pPr>
        <w:ind w:left="6075" w:hanging="360"/>
      </w:pPr>
      <w:rPr>
        <w:rFonts w:ascii="Courier New" w:hAnsi="Courier New" w:hint="default"/>
      </w:rPr>
    </w:lvl>
    <w:lvl w:ilvl="5" w:tplc="040C0005">
      <w:start w:val="1"/>
      <w:numFmt w:val="bullet"/>
      <w:lvlText w:val=""/>
      <w:lvlJc w:val="left"/>
      <w:pPr>
        <w:ind w:left="6795" w:hanging="360"/>
      </w:pPr>
      <w:rPr>
        <w:rFonts w:ascii="Wingdings" w:hAnsi="Wingdings" w:hint="default"/>
      </w:rPr>
    </w:lvl>
    <w:lvl w:ilvl="6" w:tplc="040C0001">
      <w:start w:val="1"/>
      <w:numFmt w:val="bullet"/>
      <w:lvlText w:val=""/>
      <w:lvlJc w:val="left"/>
      <w:pPr>
        <w:ind w:left="7515" w:hanging="360"/>
      </w:pPr>
      <w:rPr>
        <w:rFonts w:ascii="Symbol" w:hAnsi="Symbol" w:hint="default"/>
      </w:rPr>
    </w:lvl>
    <w:lvl w:ilvl="7" w:tplc="040C0003">
      <w:start w:val="1"/>
      <w:numFmt w:val="bullet"/>
      <w:lvlText w:val="o"/>
      <w:lvlJc w:val="left"/>
      <w:pPr>
        <w:ind w:left="8235" w:hanging="360"/>
      </w:pPr>
      <w:rPr>
        <w:rFonts w:ascii="Courier New" w:hAnsi="Courier New" w:hint="default"/>
      </w:rPr>
    </w:lvl>
    <w:lvl w:ilvl="8" w:tplc="040C0005">
      <w:start w:val="1"/>
      <w:numFmt w:val="bullet"/>
      <w:lvlText w:val=""/>
      <w:lvlJc w:val="left"/>
      <w:pPr>
        <w:ind w:left="8955" w:hanging="360"/>
      </w:pPr>
      <w:rPr>
        <w:rFonts w:ascii="Wingdings" w:hAnsi="Wingdings" w:hint="default"/>
      </w:rPr>
    </w:lvl>
  </w:abstractNum>
  <w:abstractNum w:abstractNumId="51" w15:restartNumberingAfterBreak="0">
    <w:nsid w:val="597646E7"/>
    <w:multiLevelType w:val="hybridMultilevel"/>
    <w:tmpl w:val="7730CBD4"/>
    <w:lvl w:ilvl="0" w:tplc="040C0005">
      <w:start w:val="1"/>
      <w:numFmt w:val="bullet"/>
      <w:lvlText w:val=""/>
      <w:lvlJc w:val="left"/>
      <w:pPr>
        <w:ind w:left="720" w:hanging="360"/>
      </w:pPr>
      <w:rPr>
        <w:rFonts w:ascii="Wingdings" w:hAnsi="Wingdings" w:hint="default"/>
        <w:w w:val="100"/>
        <w:position w:val="2"/>
        <w:lang w:val="fr-FR" w:eastAsia="fr-FR" w:bidi="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A867F88"/>
    <w:multiLevelType w:val="multilevel"/>
    <w:tmpl w:val="5A84EF0A"/>
    <w:lvl w:ilvl="0">
      <w:start w:val="3"/>
      <w:numFmt w:val="upperLetter"/>
      <w:lvlText w:val="%1"/>
      <w:lvlJc w:val="left"/>
      <w:pPr>
        <w:ind w:left="640" w:hanging="534"/>
      </w:pPr>
      <w:rPr>
        <w:rFonts w:hint="default"/>
        <w:lang w:val="fr-FR" w:eastAsia="fr-FR" w:bidi="fr-FR"/>
      </w:rPr>
    </w:lvl>
    <w:lvl w:ilvl="1">
      <w:start w:val="1"/>
      <w:numFmt w:val="decimal"/>
      <w:lvlText w:val="%1.%2"/>
      <w:lvlJc w:val="left"/>
      <w:pPr>
        <w:ind w:left="640" w:hanging="534"/>
      </w:pPr>
      <w:rPr>
        <w:rFonts w:ascii="Times New Roman" w:eastAsia="Times New Roman" w:hAnsi="Times New Roman" w:cs="Times New Roman" w:hint="default"/>
        <w:b/>
        <w:bCs/>
        <w:w w:val="100"/>
        <w:sz w:val="24"/>
        <w:szCs w:val="24"/>
        <w:lang w:val="fr-FR" w:eastAsia="fr-FR" w:bidi="fr-FR"/>
      </w:rPr>
    </w:lvl>
    <w:lvl w:ilvl="2">
      <w:start w:val="1"/>
      <w:numFmt w:val="decimal"/>
      <w:lvlText w:val="%1.%2.%3"/>
      <w:lvlJc w:val="left"/>
      <w:pPr>
        <w:ind w:left="820" w:hanging="714"/>
      </w:pPr>
      <w:rPr>
        <w:rFonts w:ascii="Times New Roman" w:eastAsia="Times New Roman" w:hAnsi="Times New Roman" w:cs="Times New Roman" w:hint="default"/>
        <w:b/>
        <w:bCs/>
        <w:w w:val="100"/>
        <w:sz w:val="24"/>
        <w:szCs w:val="24"/>
        <w:lang w:val="fr-FR" w:eastAsia="fr-FR" w:bidi="fr-FR"/>
      </w:rPr>
    </w:lvl>
    <w:lvl w:ilvl="3">
      <w:start w:val="1"/>
      <w:numFmt w:val="decimal"/>
      <w:lvlText w:val="%1.%2.%3.%4"/>
      <w:lvlJc w:val="left"/>
      <w:pPr>
        <w:ind w:left="821" w:hanging="715"/>
      </w:pPr>
      <w:rPr>
        <w:rFonts w:ascii="Times New Roman" w:eastAsia="Times New Roman" w:hAnsi="Times New Roman" w:cs="Times New Roman" w:hint="default"/>
        <w:b/>
        <w:bCs/>
        <w:w w:val="100"/>
        <w:sz w:val="22"/>
        <w:szCs w:val="22"/>
        <w:lang w:val="fr-FR" w:eastAsia="fr-FR" w:bidi="fr-FR"/>
      </w:rPr>
    </w:lvl>
    <w:lvl w:ilvl="4">
      <w:numFmt w:val="bullet"/>
      <w:lvlText w:val="•"/>
      <w:lvlJc w:val="left"/>
      <w:pPr>
        <w:ind w:left="4206" w:hanging="715"/>
      </w:pPr>
      <w:rPr>
        <w:rFonts w:hint="default"/>
        <w:lang w:val="fr-FR" w:eastAsia="fr-FR" w:bidi="fr-FR"/>
      </w:rPr>
    </w:lvl>
    <w:lvl w:ilvl="5">
      <w:numFmt w:val="bullet"/>
      <w:lvlText w:val="•"/>
      <w:lvlJc w:val="left"/>
      <w:pPr>
        <w:ind w:left="5335" w:hanging="715"/>
      </w:pPr>
      <w:rPr>
        <w:rFonts w:hint="default"/>
        <w:lang w:val="fr-FR" w:eastAsia="fr-FR" w:bidi="fr-FR"/>
      </w:rPr>
    </w:lvl>
    <w:lvl w:ilvl="6">
      <w:numFmt w:val="bullet"/>
      <w:lvlText w:val="•"/>
      <w:lvlJc w:val="left"/>
      <w:pPr>
        <w:ind w:left="6464" w:hanging="715"/>
      </w:pPr>
      <w:rPr>
        <w:rFonts w:hint="default"/>
        <w:lang w:val="fr-FR" w:eastAsia="fr-FR" w:bidi="fr-FR"/>
      </w:rPr>
    </w:lvl>
    <w:lvl w:ilvl="7">
      <w:numFmt w:val="bullet"/>
      <w:lvlText w:val="•"/>
      <w:lvlJc w:val="left"/>
      <w:pPr>
        <w:ind w:left="7593" w:hanging="715"/>
      </w:pPr>
      <w:rPr>
        <w:rFonts w:hint="default"/>
        <w:lang w:val="fr-FR" w:eastAsia="fr-FR" w:bidi="fr-FR"/>
      </w:rPr>
    </w:lvl>
    <w:lvl w:ilvl="8">
      <w:numFmt w:val="bullet"/>
      <w:lvlText w:val="•"/>
      <w:lvlJc w:val="left"/>
      <w:pPr>
        <w:ind w:left="8722" w:hanging="715"/>
      </w:pPr>
      <w:rPr>
        <w:rFonts w:hint="default"/>
        <w:lang w:val="fr-FR" w:eastAsia="fr-FR" w:bidi="fr-FR"/>
      </w:rPr>
    </w:lvl>
  </w:abstractNum>
  <w:abstractNum w:abstractNumId="53" w15:restartNumberingAfterBreak="0">
    <w:nsid w:val="5B4373FD"/>
    <w:multiLevelType w:val="hybridMultilevel"/>
    <w:tmpl w:val="089EEA06"/>
    <w:lvl w:ilvl="0" w:tplc="040C0019">
      <w:start w:val="1"/>
      <w:numFmt w:val="lowerLetter"/>
      <w:lvlText w:val="%1."/>
      <w:lvlJc w:val="left"/>
      <w:pPr>
        <w:ind w:left="1080" w:hanging="360"/>
      </w:pPr>
      <w:rPr>
        <w:rFonts w:cs="Times New Roman"/>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start w:val="1"/>
      <w:numFmt w:val="lowerRoman"/>
      <w:lvlText w:val="%6."/>
      <w:lvlJc w:val="right"/>
      <w:pPr>
        <w:ind w:left="4680" w:hanging="180"/>
      </w:pPr>
      <w:rPr>
        <w:rFonts w:cs="Times New Roman"/>
      </w:rPr>
    </w:lvl>
    <w:lvl w:ilvl="6" w:tplc="040C000F">
      <w:start w:val="1"/>
      <w:numFmt w:val="decimal"/>
      <w:lvlText w:val="%7."/>
      <w:lvlJc w:val="left"/>
      <w:pPr>
        <w:ind w:left="5400" w:hanging="360"/>
      </w:pPr>
      <w:rPr>
        <w:rFonts w:cs="Times New Roman"/>
      </w:rPr>
    </w:lvl>
    <w:lvl w:ilvl="7" w:tplc="040C0019">
      <w:start w:val="1"/>
      <w:numFmt w:val="lowerLetter"/>
      <w:lvlText w:val="%8."/>
      <w:lvlJc w:val="left"/>
      <w:pPr>
        <w:ind w:left="6120" w:hanging="360"/>
      </w:pPr>
      <w:rPr>
        <w:rFonts w:cs="Times New Roman"/>
      </w:rPr>
    </w:lvl>
    <w:lvl w:ilvl="8" w:tplc="040C001B">
      <w:start w:val="1"/>
      <w:numFmt w:val="lowerRoman"/>
      <w:lvlText w:val="%9."/>
      <w:lvlJc w:val="right"/>
      <w:pPr>
        <w:ind w:left="6840" w:hanging="180"/>
      </w:pPr>
      <w:rPr>
        <w:rFonts w:cs="Times New Roman"/>
      </w:rPr>
    </w:lvl>
  </w:abstractNum>
  <w:abstractNum w:abstractNumId="54" w15:restartNumberingAfterBreak="0">
    <w:nsid w:val="5CCE0C0F"/>
    <w:multiLevelType w:val="hybridMultilevel"/>
    <w:tmpl w:val="97AAC2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0317592"/>
    <w:multiLevelType w:val="multilevel"/>
    <w:tmpl w:val="65F60ACE"/>
    <w:lvl w:ilvl="0">
      <w:start w:val="7"/>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56" w15:restartNumberingAfterBreak="0">
    <w:nsid w:val="6034720D"/>
    <w:multiLevelType w:val="multilevel"/>
    <w:tmpl w:val="700841EE"/>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15:restartNumberingAfterBreak="0">
    <w:nsid w:val="61930149"/>
    <w:multiLevelType w:val="hybridMultilevel"/>
    <w:tmpl w:val="062E7E74"/>
    <w:lvl w:ilvl="0" w:tplc="03FAC562">
      <w:start w:val="1"/>
      <w:numFmt w:val="decimal"/>
      <w:lvlText w:val="9.2.%1"/>
      <w:lvlJc w:val="left"/>
      <w:pPr>
        <w:ind w:left="360" w:hanging="360"/>
      </w:pPr>
      <w:rPr>
        <w:rFonts w:cs="Times New Roman" w:hint="default"/>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58" w15:restartNumberingAfterBreak="0">
    <w:nsid w:val="672379E2"/>
    <w:multiLevelType w:val="hybridMultilevel"/>
    <w:tmpl w:val="6EB23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8054B7A"/>
    <w:multiLevelType w:val="hybridMultilevel"/>
    <w:tmpl w:val="7A8EFC2C"/>
    <w:lvl w:ilvl="0" w:tplc="72AEEE0A">
      <w:start w:val="1"/>
      <w:numFmt w:val="bullet"/>
      <w:lvlText w:val="-"/>
      <w:lvlJc w:val="left"/>
      <w:pPr>
        <w:tabs>
          <w:tab w:val="num" w:pos="357"/>
        </w:tabs>
        <w:ind w:left="357" w:hanging="357"/>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95A6726"/>
    <w:multiLevelType w:val="hybridMultilevel"/>
    <w:tmpl w:val="D50E34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AB74915"/>
    <w:multiLevelType w:val="hybridMultilevel"/>
    <w:tmpl w:val="D11231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E7E21D8"/>
    <w:multiLevelType w:val="hybridMultilevel"/>
    <w:tmpl w:val="317EF70E"/>
    <w:lvl w:ilvl="0" w:tplc="0F50D0A8">
      <w:start w:val="1"/>
      <w:numFmt w:val="bullet"/>
      <w:lvlText w:val=""/>
      <w:lvlJc w:val="left"/>
      <w:pPr>
        <w:tabs>
          <w:tab w:val="num" w:pos="1428"/>
        </w:tabs>
        <w:ind w:left="1428"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22D7150"/>
    <w:multiLevelType w:val="multilevel"/>
    <w:tmpl w:val="B6FA4CC2"/>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3EB40AE"/>
    <w:multiLevelType w:val="hybridMultilevel"/>
    <w:tmpl w:val="370C297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5" w15:restartNumberingAfterBreak="0">
    <w:nsid w:val="78594635"/>
    <w:multiLevelType w:val="multilevel"/>
    <w:tmpl w:val="2F5A1FF4"/>
    <w:lvl w:ilvl="0">
      <w:start w:val="3"/>
      <w:numFmt w:val="decimal"/>
      <w:lvlText w:val="%1"/>
      <w:lvlJc w:val="left"/>
      <w:pPr>
        <w:ind w:left="375" w:hanging="375"/>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upperLetter"/>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6" w15:restartNumberingAfterBreak="0">
    <w:nsid w:val="7B6B7D63"/>
    <w:multiLevelType w:val="multilevel"/>
    <w:tmpl w:val="C270E75E"/>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7" w15:restartNumberingAfterBreak="0">
    <w:nsid w:val="7BFC4654"/>
    <w:multiLevelType w:val="multilevel"/>
    <w:tmpl w:val="9BCC8C1C"/>
    <w:lvl w:ilvl="0">
      <w:start w:val="2"/>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24"/>
  </w:num>
  <w:num w:numId="2">
    <w:abstractNumId w:val="32"/>
  </w:num>
  <w:num w:numId="3">
    <w:abstractNumId w:val="15"/>
  </w:num>
  <w:num w:numId="4">
    <w:abstractNumId w:val="1"/>
  </w:num>
  <w:num w:numId="5">
    <w:abstractNumId w:val="16"/>
  </w:num>
  <w:num w:numId="6">
    <w:abstractNumId w:val="59"/>
  </w:num>
  <w:num w:numId="7">
    <w:abstractNumId w:val="62"/>
  </w:num>
  <w:num w:numId="8">
    <w:abstractNumId w:val="9"/>
  </w:num>
  <w:num w:numId="9">
    <w:abstractNumId w:val="11"/>
  </w:num>
  <w:num w:numId="10">
    <w:abstractNumId w:val="33"/>
  </w:num>
  <w:num w:numId="11">
    <w:abstractNumId w:val="14"/>
  </w:num>
  <w:num w:numId="12">
    <w:abstractNumId w:val="57"/>
  </w:num>
  <w:num w:numId="13">
    <w:abstractNumId w:val="12"/>
  </w:num>
  <w:num w:numId="14">
    <w:abstractNumId w:val="65"/>
  </w:num>
  <w:num w:numId="15">
    <w:abstractNumId w:val="45"/>
  </w:num>
  <w:num w:numId="16">
    <w:abstractNumId w:val="41"/>
  </w:num>
  <w:num w:numId="17">
    <w:abstractNumId w:val="38"/>
  </w:num>
  <w:num w:numId="18">
    <w:abstractNumId w:val="55"/>
  </w:num>
  <w:num w:numId="19">
    <w:abstractNumId w:val="0"/>
  </w:num>
  <w:num w:numId="20">
    <w:abstractNumId w:val="61"/>
  </w:num>
  <w:num w:numId="21">
    <w:abstractNumId w:val="26"/>
  </w:num>
  <w:num w:numId="22">
    <w:abstractNumId w:val="48"/>
  </w:num>
  <w:num w:numId="23">
    <w:abstractNumId w:val="46"/>
  </w:num>
  <w:num w:numId="24">
    <w:abstractNumId w:val="49"/>
  </w:num>
  <w:num w:numId="25">
    <w:abstractNumId w:val="66"/>
  </w:num>
  <w:num w:numId="26">
    <w:abstractNumId w:val="18"/>
  </w:num>
  <w:num w:numId="27">
    <w:abstractNumId w:val="31"/>
  </w:num>
  <w:num w:numId="28">
    <w:abstractNumId w:val="43"/>
  </w:num>
  <w:num w:numId="29">
    <w:abstractNumId w:val="4"/>
  </w:num>
  <w:num w:numId="30">
    <w:abstractNumId w:val="8"/>
  </w:num>
  <w:num w:numId="31">
    <w:abstractNumId w:val="30"/>
  </w:num>
  <w:num w:numId="32">
    <w:abstractNumId w:val="42"/>
  </w:num>
  <w:num w:numId="3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num>
  <w:num w:numId="35">
    <w:abstractNumId w:val="25"/>
  </w:num>
  <w:num w:numId="36">
    <w:abstractNumId w:val="56"/>
  </w:num>
  <w:num w:numId="37">
    <w:abstractNumId w:val="67"/>
  </w:num>
  <w:num w:numId="38">
    <w:abstractNumId w:val="35"/>
  </w:num>
  <w:num w:numId="39">
    <w:abstractNumId w:val="47"/>
  </w:num>
  <w:num w:numId="40">
    <w:abstractNumId w:val="40"/>
  </w:num>
  <w:num w:numId="41">
    <w:abstractNumId w:val="29"/>
  </w:num>
  <w:num w:numId="42">
    <w:abstractNumId w:val="39"/>
  </w:num>
  <w:num w:numId="43">
    <w:abstractNumId w:val="23"/>
  </w:num>
  <w:num w:numId="44">
    <w:abstractNumId w:val="52"/>
    <w:lvlOverride w:ilvl="0">
      <w:startOverride w:val="3"/>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5">
    <w:abstractNumId w:val="60"/>
  </w:num>
  <w:num w:numId="46">
    <w:abstractNumId w:val="54"/>
  </w:num>
  <w:num w:numId="47">
    <w:abstractNumId w:val="17"/>
  </w:num>
  <w:num w:numId="48">
    <w:abstractNumId w:val="51"/>
  </w:num>
  <w:num w:numId="49">
    <w:abstractNumId w:val="21"/>
  </w:num>
  <w:num w:numId="50">
    <w:abstractNumId w:val="36"/>
  </w:num>
  <w:num w:numId="51">
    <w:abstractNumId w:val="44"/>
  </w:num>
  <w:num w:numId="52">
    <w:abstractNumId w:val="63"/>
  </w:num>
  <w:num w:numId="53">
    <w:abstractNumId w:val="28"/>
  </w:num>
  <w:num w:numId="54">
    <w:abstractNumId w:val="64"/>
  </w:num>
  <w:num w:numId="55">
    <w:abstractNumId w:val="34"/>
  </w:num>
  <w:num w:numId="56">
    <w:abstractNumId w:val="5"/>
  </w:num>
  <w:num w:numId="57">
    <w:abstractNumId w:val="20"/>
  </w:num>
  <w:num w:numId="58">
    <w:abstractNumId w:val="22"/>
  </w:num>
  <w:num w:numId="59">
    <w:abstractNumId w:val="37"/>
  </w:num>
  <w:num w:numId="60">
    <w:abstractNumId w:val="6"/>
  </w:num>
  <w:num w:numId="61">
    <w:abstractNumId w:val="3"/>
  </w:num>
  <w:num w:numId="62">
    <w:abstractNumId w:val="27"/>
  </w:num>
  <w:num w:numId="63">
    <w:abstractNumId w:val="58"/>
  </w:num>
  <w:num w:numId="64">
    <w:abstractNumId w:val="19"/>
  </w:num>
  <w:num w:numId="65">
    <w:abstractNumId w:val="7"/>
  </w:num>
  <w:num w:numId="66">
    <w:abstractNumId w:val="10"/>
  </w:num>
  <w:num w:numId="67">
    <w:abstractNumId w:val="2"/>
  </w:num>
  <w:num w:numId="68">
    <w:abstractNumId w:val="13"/>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an-Yves AURIOL">
    <w15:presenceInfo w15:providerId="AD" w15:userId="S-1-5-21-164974754-1894988216-1392588124-1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86A"/>
    <w:rsid w:val="000020FC"/>
    <w:rsid w:val="00002E8E"/>
    <w:rsid w:val="00010765"/>
    <w:rsid w:val="00022185"/>
    <w:rsid w:val="00043574"/>
    <w:rsid w:val="0005121D"/>
    <w:rsid w:val="0006202B"/>
    <w:rsid w:val="000858AC"/>
    <w:rsid w:val="00096D3D"/>
    <w:rsid w:val="000A11C0"/>
    <w:rsid w:val="000B2317"/>
    <w:rsid w:val="000B5E0A"/>
    <w:rsid w:val="000C2E20"/>
    <w:rsid w:val="000C4423"/>
    <w:rsid w:val="000C7908"/>
    <w:rsid w:val="000F1382"/>
    <w:rsid w:val="000F2A4C"/>
    <w:rsid w:val="00103C3C"/>
    <w:rsid w:val="00103ED9"/>
    <w:rsid w:val="00125E95"/>
    <w:rsid w:val="00137F39"/>
    <w:rsid w:val="001636DE"/>
    <w:rsid w:val="00167305"/>
    <w:rsid w:val="00186B78"/>
    <w:rsid w:val="00193D52"/>
    <w:rsid w:val="001B4FE2"/>
    <w:rsid w:val="001D02D9"/>
    <w:rsid w:val="001D040B"/>
    <w:rsid w:val="001D67ED"/>
    <w:rsid w:val="00203277"/>
    <w:rsid w:val="00205BC5"/>
    <w:rsid w:val="00216076"/>
    <w:rsid w:val="002674CA"/>
    <w:rsid w:val="00275127"/>
    <w:rsid w:val="00292339"/>
    <w:rsid w:val="002A7AD1"/>
    <w:rsid w:val="002C7176"/>
    <w:rsid w:val="002E29FF"/>
    <w:rsid w:val="003104D6"/>
    <w:rsid w:val="00314A26"/>
    <w:rsid w:val="00314FD1"/>
    <w:rsid w:val="00315637"/>
    <w:rsid w:val="0031567A"/>
    <w:rsid w:val="00326084"/>
    <w:rsid w:val="00330BE3"/>
    <w:rsid w:val="0033269A"/>
    <w:rsid w:val="00350B03"/>
    <w:rsid w:val="00367F8B"/>
    <w:rsid w:val="00385E43"/>
    <w:rsid w:val="003938EF"/>
    <w:rsid w:val="003B5064"/>
    <w:rsid w:val="003B6258"/>
    <w:rsid w:val="00442E10"/>
    <w:rsid w:val="004437B6"/>
    <w:rsid w:val="00457C3F"/>
    <w:rsid w:val="004639D7"/>
    <w:rsid w:val="00466BE4"/>
    <w:rsid w:val="004715C2"/>
    <w:rsid w:val="004731F0"/>
    <w:rsid w:val="00476DE4"/>
    <w:rsid w:val="00496E4A"/>
    <w:rsid w:val="004D4009"/>
    <w:rsid w:val="004F131F"/>
    <w:rsid w:val="0050299C"/>
    <w:rsid w:val="00512789"/>
    <w:rsid w:val="00515ADE"/>
    <w:rsid w:val="0052101C"/>
    <w:rsid w:val="005567F3"/>
    <w:rsid w:val="005606A5"/>
    <w:rsid w:val="0056460B"/>
    <w:rsid w:val="0057355F"/>
    <w:rsid w:val="00574B81"/>
    <w:rsid w:val="005A7235"/>
    <w:rsid w:val="005F121B"/>
    <w:rsid w:val="005F4071"/>
    <w:rsid w:val="005F5804"/>
    <w:rsid w:val="00607E39"/>
    <w:rsid w:val="00644443"/>
    <w:rsid w:val="00657CD4"/>
    <w:rsid w:val="0067425E"/>
    <w:rsid w:val="00677F77"/>
    <w:rsid w:val="00695309"/>
    <w:rsid w:val="006B1C2C"/>
    <w:rsid w:val="006B4A13"/>
    <w:rsid w:val="006B60CC"/>
    <w:rsid w:val="006B7FBC"/>
    <w:rsid w:val="006C189F"/>
    <w:rsid w:val="006E4FA0"/>
    <w:rsid w:val="006F53B3"/>
    <w:rsid w:val="006F55A3"/>
    <w:rsid w:val="00703CE8"/>
    <w:rsid w:val="00724D7A"/>
    <w:rsid w:val="0072503C"/>
    <w:rsid w:val="00761027"/>
    <w:rsid w:val="00772221"/>
    <w:rsid w:val="00774E21"/>
    <w:rsid w:val="00785284"/>
    <w:rsid w:val="007B4F88"/>
    <w:rsid w:val="007D08B4"/>
    <w:rsid w:val="007D64E1"/>
    <w:rsid w:val="007D6E92"/>
    <w:rsid w:val="007E1919"/>
    <w:rsid w:val="007E2A77"/>
    <w:rsid w:val="007F1A93"/>
    <w:rsid w:val="00801D0F"/>
    <w:rsid w:val="00807A8F"/>
    <w:rsid w:val="00823386"/>
    <w:rsid w:val="008439AC"/>
    <w:rsid w:val="0085093E"/>
    <w:rsid w:val="008529F1"/>
    <w:rsid w:val="008541F4"/>
    <w:rsid w:val="00854B38"/>
    <w:rsid w:val="0088271D"/>
    <w:rsid w:val="008956E3"/>
    <w:rsid w:val="008A05BB"/>
    <w:rsid w:val="008C545E"/>
    <w:rsid w:val="008C5E10"/>
    <w:rsid w:val="008C7F8D"/>
    <w:rsid w:val="008E2A26"/>
    <w:rsid w:val="00906B3A"/>
    <w:rsid w:val="00914513"/>
    <w:rsid w:val="00923288"/>
    <w:rsid w:val="0092386A"/>
    <w:rsid w:val="009371EA"/>
    <w:rsid w:val="00943DA7"/>
    <w:rsid w:val="009703CE"/>
    <w:rsid w:val="00976736"/>
    <w:rsid w:val="00985893"/>
    <w:rsid w:val="00986CCA"/>
    <w:rsid w:val="00987114"/>
    <w:rsid w:val="009919DB"/>
    <w:rsid w:val="0099458B"/>
    <w:rsid w:val="009A08F2"/>
    <w:rsid w:val="009C41B6"/>
    <w:rsid w:val="009C7852"/>
    <w:rsid w:val="009C79CF"/>
    <w:rsid w:val="009D330D"/>
    <w:rsid w:val="009D6D31"/>
    <w:rsid w:val="00A20E66"/>
    <w:rsid w:val="00A2193E"/>
    <w:rsid w:val="00A452FD"/>
    <w:rsid w:val="00A60DDA"/>
    <w:rsid w:val="00A65BCF"/>
    <w:rsid w:val="00A84CF0"/>
    <w:rsid w:val="00AA3AED"/>
    <w:rsid w:val="00AA49EA"/>
    <w:rsid w:val="00AA788E"/>
    <w:rsid w:val="00AB13C0"/>
    <w:rsid w:val="00AC6458"/>
    <w:rsid w:val="00AC7AD1"/>
    <w:rsid w:val="00AD711B"/>
    <w:rsid w:val="00AE1140"/>
    <w:rsid w:val="00AF7779"/>
    <w:rsid w:val="00B04A42"/>
    <w:rsid w:val="00B20B1E"/>
    <w:rsid w:val="00B22FA5"/>
    <w:rsid w:val="00B26098"/>
    <w:rsid w:val="00B30E8C"/>
    <w:rsid w:val="00B32805"/>
    <w:rsid w:val="00B57E4A"/>
    <w:rsid w:val="00B75DDD"/>
    <w:rsid w:val="00B868F1"/>
    <w:rsid w:val="00BA34E9"/>
    <w:rsid w:val="00BC3C2B"/>
    <w:rsid w:val="00BD67AD"/>
    <w:rsid w:val="00BF13B9"/>
    <w:rsid w:val="00BF7632"/>
    <w:rsid w:val="00C05D16"/>
    <w:rsid w:val="00C42D1B"/>
    <w:rsid w:val="00C55F54"/>
    <w:rsid w:val="00C65008"/>
    <w:rsid w:val="00C656FF"/>
    <w:rsid w:val="00C70AF9"/>
    <w:rsid w:val="00C70DB4"/>
    <w:rsid w:val="00C7649A"/>
    <w:rsid w:val="00C91314"/>
    <w:rsid w:val="00C918F6"/>
    <w:rsid w:val="00C957BB"/>
    <w:rsid w:val="00CA339F"/>
    <w:rsid w:val="00CB513B"/>
    <w:rsid w:val="00CC29D6"/>
    <w:rsid w:val="00CC5020"/>
    <w:rsid w:val="00CD08BA"/>
    <w:rsid w:val="00CE4B5C"/>
    <w:rsid w:val="00CF6F49"/>
    <w:rsid w:val="00D1421A"/>
    <w:rsid w:val="00D2485A"/>
    <w:rsid w:val="00D566F5"/>
    <w:rsid w:val="00D730B5"/>
    <w:rsid w:val="00D750AE"/>
    <w:rsid w:val="00D95136"/>
    <w:rsid w:val="00DB357D"/>
    <w:rsid w:val="00DC3789"/>
    <w:rsid w:val="00DD5186"/>
    <w:rsid w:val="00DD6FC5"/>
    <w:rsid w:val="00DE13CC"/>
    <w:rsid w:val="00DE350A"/>
    <w:rsid w:val="00E00419"/>
    <w:rsid w:val="00E0276A"/>
    <w:rsid w:val="00E2580D"/>
    <w:rsid w:val="00E46F50"/>
    <w:rsid w:val="00E62397"/>
    <w:rsid w:val="00E63BF0"/>
    <w:rsid w:val="00E70BE8"/>
    <w:rsid w:val="00E76938"/>
    <w:rsid w:val="00E8173E"/>
    <w:rsid w:val="00E8365F"/>
    <w:rsid w:val="00EA1D2E"/>
    <w:rsid w:val="00EA5879"/>
    <w:rsid w:val="00EB09A3"/>
    <w:rsid w:val="00EC4EF1"/>
    <w:rsid w:val="00EC555F"/>
    <w:rsid w:val="00EE5FA8"/>
    <w:rsid w:val="00F02A5D"/>
    <w:rsid w:val="00F032CD"/>
    <w:rsid w:val="00F563B3"/>
    <w:rsid w:val="00F61384"/>
    <w:rsid w:val="00F71233"/>
    <w:rsid w:val="00F71DA6"/>
    <w:rsid w:val="00F92E2B"/>
    <w:rsid w:val="00FB5595"/>
    <w:rsid w:val="00FB58AC"/>
    <w:rsid w:val="00FC0544"/>
    <w:rsid w:val="00FD2857"/>
    <w:rsid w:val="00FD70F8"/>
    <w:rsid w:val="00FD76A8"/>
    <w:rsid w:val="00FF62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AF3A824"/>
  <w15:docId w15:val="{804868D7-5052-4085-A8D4-7E4553A9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906B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Titre1"/>
    <w:next w:val="Normal"/>
    <w:link w:val="Titre2Car"/>
    <w:qFormat/>
    <w:rsid w:val="00906B3A"/>
    <w:pPr>
      <w:keepLines w:val="0"/>
      <w:numPr>
        <w:ilvl w:val="1"/>
        <w:numId w:val="2"/>
      </w:numPr>
      <w:spacing w:before="0" w:line="240" w:lineRule="auto"/>
      <w:outlineLvl w:val="1"/>
    </w:pPr>
    <w:rPr>
      <w:rFonts w:ascii="Tahoma" w:eastAsia="Times New Roman" w:hAnsi="Tahoma" w:cs="Times New Roman"/>
      <w:iCs/>
      <w:caps/>
      <w:color w:val="auto"/>
      <w:sz w:val="28"/>
      <w:szCs w:val="24"/>
      <w:lang w:eastAsia="fr-FR"/>
    </w:rPr>
  </w:style>
  <w:style w:type="paragraph" w:styleId="Titre3">
    <w:name w:val="heading 3"/>
    <w:basedOn w:val="Normal"/>
    <w:next w:val="Normal"/>
    <w:link w:val="Titre3Car"/>
    <w:qFormat/>
    <w:rsid w:val="00906B3A"/>
    <w:pPr>
      <w:keepNext/>
      <w:numPr>
        <w:ilvl w:val="2"/>
        <w:numId w:val="2"/>
      </w:numPr>
      <w:spacing w:after="0" w:line="240" w:lineRule="auto"/>
      <w:jc w:val="both"/>
      <w:outlineLvl w:val="2"/>
    </w:pPr>
    <w:rPr>
      <w:rFonts w:ascii="Tahoma" w:eastAsia="Times New Roman" w:hAnsi="Tahoma" w:cs="Times New Roman"/>
      <w:sz w:val="28"/>
      <w:szCs w:val="24"/>
      <w:lang w:eastAsia="fr-FR"/>
    </w:rPr>
  </w:style>
  <w:style w:type="paragraph" w:styleId="Titre4">
    <w:name w:val="heading 4"/>
    <w:basedOn w:val="Normal"/>
    <w:next w:val="Normal"/>
    <w:link w:val="Titre4Car"/>
    <w:qFormat/>
    <w:rsid w:val="00906B3A"/>
    <w:pPr>
      <w:keepNext/>
      <w:numPr>
        <w:ilvl w:val="3"/>
        <w:numId w:val="2"/>
      </w:numPr>
      <w:spacing w:after="0" w:line="240" w:lineRule="auto"/>
      <w:outlineLvl w:val="3"/>
    </w:pPr>
    <w:rPr>
      <w:rFonts w:ascii="Tahoma" w:eastAsia="Times New Roman" w:hAnsi="Tahoma" w:cs="Arial"/>
      <w:bCs/>
      <w:smallCaps/>
      <w:sz w:val="24"/>
      <w:szCs w:val="24"/>
      <w:lang w:eastAsia="fr-FR"/>
    </w:rPr>
  </w:style>
  <w:style w:type="paragraph" w:styleId="Titre5">
    <w:name w:val="heading 5"/>
    <w:basedOn w:val="Normal"/>
    <w:next w:val="Normal"/>
    <w:link w:val="Titre5Car"/>
    <w:autoRedefine/>
    <w:qFormat/>
    <w:rsid w:val="00906B3A"/>
    <w:pPr>
      <w:keepNext/>
      <w:numPr>
        <w:ilvl w:val="4"/>
        <w:numId w:val="2"/>
      </w:numPr>
      <w:spacing w:after="0" w:line="240" w:lineRule="auto"/>
      <w:outlineLvl w:val="4"/>
    </w:pPr>
    <w:rPr>
      <w:rFonts w:ascii="Tahoma" w:eastAsia="Times New Roman" w:hAnsi="Tahoma" w:cs="Times New Roman"/>
      <w:szCs w:val="24"/>
      <w:u w:val="single"/>
      <w:lang w:eastAsia="fr-FR"/>
    </w:rPr>
  </w:style>
  <w:style w:type="paragraph" w:styleId="Titre6">
    <w:name w:val="heading 6"/>
    <w:basedOn w:val="Normal"/>
    <w:next w:val="Normal"/>
    <w:link w:val="Titre6Car"/>
    <w:qFormat/>
    <w:rsid w:val="00330BE3"/>
    <w:pPr>
      <w:keepNext/>
      <w:spacing w:after="0" w:line="240" w:lineRule="auto"/>
      <w:ind w:left="1152" w:hanging="432"/>
      <w:jc w:val="center"/>
      <w:outlineLvl w:val="5"/>
    </w:pPr>
    <w:rPr>
      <w:rFonts w:ascii="Arial" w:eastAsia="Times New Roman" w:hAnsi="Arial" w:cs="Arial"/>
      <w:sz w:val="24"/>
      <w:szCs w:val="24"/>
      <w:lang w:eastAsia="fr-FR"/>
    </w:rPr>
  </w:style>
  <w:style w:type="paragraph" w:styleId="Titre7">
    <w:name w:val="heading 7"/>
    <w:basedOn w:val="Normal"/>
    <w:next w:val="Normal"/>
    <w:link w:val="Titre7Car"/>
    <w:qFormat/>
    <w:rsid w:val="00330BE3"/>
    <w:pPr>
      <w:keepNext/>
      <w:spacing w:after="0" w:line="240" w:lineRule="auto"/>
      <w:ind w:left="1296" w:hanging="288"/>
      <w:jc w:val="both"/>
      <w:outlineLvl w:val="6"/>
    </w:pPr>
    <w:rPr>
      <w:rFonts w:ascii="Arial" w:eastAsia="Times New Roman" w:hAnsi="Arial" w:cs="Arial"/>
      <w:b/>
      <w:bCs/>
      <w:sz w:val="24"/>
      <w:szCs w:val="24"/>
      <w:lang w:eastAsia="fr-FR"/>
    </w:rPr>
  </w:style>
  <w:style w:type="paragraph" w:styleId="Titre8">
    <w:name w:val="heading 8"/>
    <w:basedOn w:val="Normal"/>
    <w:next w:val="Normal"/>
    <w:link w:val="Titre8Car"/>
    <w:qFormat/>
    <w:rsid w:val="00330BE3"/>
    <w:pPr>
      <w:keepNext/>
      <w:spacing w:after="0" w:line="240" w:lineRule="auto"/>
      <w:ind w:left="1440" w:hanging="432"/>
      <w:jc w:val="both"/>
      <w:outlineLvl w:val="7"/>
    </w:pPr>
    <w:rPr>
      <w:rFonts w:ascii="Arial" w:eastAsia="Times New Roman" w:hAnsi="Arial" w:cs="Arial"/>
      <w:b/>
      <w:bCs/>
      <w:sz w:val="24"/>
      <w:szCs w:val="24"/>
      <w:u w:val="single"/>
      <w:lang w:eastAsia="fr-FR"/>
    </w:rPr>
  </w:style>
  <w:style w:type="paragraph" w:styleId="Titre9">
    <w:name w:val="heading 9"/>
    <w:basedOn w:val="Normal"/>
    <w:next w:val="Normal"/>
    <w:link w:val="Titre9Car"/>
    <w:qFormat/>
    <w:rsid w:val="00330BE3"/>
    <w:pPr>
      <w:keepNext/>
      <w:spacing w:after="0" w:line="240" w:lineRule="auto"/>
      <w:ind w:left="1584" w:hanging="144"/>
      <w:jc w:val="both"/>
      <w:outlineLvl w:val="8"/>
    </w:pPr>
    <w:rPr>
      <w:rFonts w:ascii="Arial" w:eastAsia="Times New Roman" w:hAnsi="Arial" w:cs="Arial"/>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92386A"/>
    <w:pPr>
      <w:tabs>
        <w:tab w:val="center" w:pos="4536"/>
        <w:tab w:val="right" w:pos="9072"/>
      </w:tabs>
      <w:spacing w:after="0" w:line="240" w:lineRule="auto"/>
    </w:pPr>
  </w:style>
  <w:style w:type="character" w:customStyle="1" w:styleId="En-tteCar">
    <w:name w:val="En-tête Car"/>
    <w:basedOn w:val="Policepardfaut"/>
    <w:link w:val="En-tte"/>
    <w:rsid w:val="0092386A"/>
  </w:style>
  <w:style w:type="paragraph" w:styleId="Pieddepage">
    <w:name w:val="footer"/>
    <w:basedOn w:val="Normal"/>
    <w:link w:val="PieddepageCar"/>
    <w:unhideWhenUsed/>
    <w:rsid w:val="0092386A"/>
    <w:pPr>
      <w:tabs>
        <w:tab w:val="center" w:pos="4536"/>
        <w:tab w:val="right" w:pos="9072"/>
      </w:tabs>
      <w:spacing w:after="0" w:line="240" w:lineRule="auto"/>
    </w:pPr>
  </w:style>
  <w:style w:type="character" w:customStyle="1" w:styleId="PieddepageCar">
    <w:name w:val="Pied de page Car"/>
    <w:basedOn w:val="Policepardfaut"/>
    <w:link w:val="Pieddepage"/>
    <w:rsid w:val="0092386A"/>
  </w:style>
  <w:style w:type="paragraph" w:styleId="Textedebulles">
    <w:name w:val="Balloon Text"/>
    <w:basedOn w:val="Normal"/>
    <w:link w:val="TextedebullesCar"/>
    <w:semiHidden/>
    <w:unhideWhenUsed/>
    <w:rsid w:val="009238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92386A"/>
    <w:rPr>
      <w:rFonts w:ascii="Tahoma" w:hAnsi="Tahoma" w:cs="Tahoma"/>
      <w:sz w:val="16"/>
      <w:szCs w:val="16"/>
    </w:rPr>
  </w:style>
  <w:style w:type="character" w:styleId="Marquedecommentaire">
    <w:name w:val="annotation reference"/>
    <w:rsid w:val="00205BC5"/>
    <w:rPr>
      <w:sz w:val="16"/>
      <w:szCs w:val="16"/>
    </w:rPr>
  </w:style>
  <w:style w:type="paragraph" w:styleId="Commentaire">
    <w:name w:val="annotation text"/>
    <w:basedOn w:val="Normal"/>
    <w:link w:val="CommentaireCar"/>
    <w:uiPriority w:val="99"/>
    <w:rsid w:val="00205BC5"/>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05BC5"/>
    <w:rPr>
      <w:rFonts w:ascii="Times New Roman" w:eastAsia="Times New Roman" w:hAnsi="Times New Roman" w:cs="Times New Roman"/>
      <w:sz w:val="20"/>
      <w:szCs w:val="20"/>
      <w:lang w:eastAsia="fr-FR"/>
    </w:rPr>
  </w:style>
  <w:style w:type="table" w:styleId="Grilledutableau">
    <w:name w:val="Table Grid"/>
    <w:basedOn w:val="TableauNormal"/>
    <w:rsid w:val="000858AC"/>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jetducommentaire">
    <w:name w:val="annotation subject"/>
    <w:basedOn w:val="Commentaire"/>
    <w:next w:val="Commentaire"/>
    <w:link w:val="ObjetducommentaireCar"/>
    <w:unhideWhenUsed/>
    <w:rsid w:val="00E46F50"/>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rsid w:val="00E46F50"/>
    <w:rPr>
      <w:rFonts w:ascii="Times New Roman" w:eastAsia="Times New Roman" w:hAnsi="Times New Roman" w:cs="Times New Roman"/>
      <w:b/>
      <w:bCs/>
      <w:sz w:val="20"/>
      <w:szCs w:val="20"/>
      <w:lang w:eastAsia="fr-FR"/>
    </w:rPr>
  </w:style>
  <w:style w:type="paragraph" w:styleId="Corpsdetexte">
    <w:name w:val="Body Text"/>
    <w:basedOn w:val="Normal"/>
    <w:link w:val="CorpsdetexteCar"/>
    <w:rsid w:val="00193D52"/>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193D52"/>
    <w:rPr>
      <w:rFonts w:ascii="Arial" w:eastAsia="Times New Roman" w:hAnsi="Arial" w:cs="Arial"/>
      <w:sz w:val="20"/>
      <w:szCs w:val="24"/>
      <w:lang w:eastAsia="fr-FR"/>
    </w:rPr>
  </w:style>
  <w:style w:type="character" w:customStyle="1" w:styleId="Titre2Car">
    <w:name w:val="Titre 2 Car"/>
    <w:basedOn w:val="Policepardfaut"/>
    <w:link w:val="Titre2"/>
    <w:rsid w:val="00906B3A"/>
    <w:rPr>
      <w:rFonts w:ascii="Tahoma" w:eastAsia="Times New Roman" w:hAnsi="Tahoma" w:cs="Times New Roman"/>
      <w:iCs/>
      <w:caps/>
      <w:sz w:val="28"/>
      <w:szCs w:val="24"/>
      <w:lang w:eastAsia="fr-FR"/>
    </w:rPr>
  </w:style>
  <w:style w:type="character" w:customStyle="1" w:styleId="Titre3Car">
    <w:name w:val="Titre 3 Car"/>
    <w:basedOn w:val="Policepardfaut"/>
    <w:link w:val="Titre3"/>
    <w:rsid w:val="00906B3A"/>
    <w:rPr>
      <w:rFonts w:ascii="Tahoma" w:eastAsia="Times New Roman" w:hAnsi="Tahoma" w:cs="Times New Roman"/>
      <w:sz w:val="28"/>
      <w:szCs w:val="24"/>
      <w:lang w:eastAsia="fr-FR"/>
    </w:rPr>
  </w:style>
  <w:style w:type="character" w:customStyle="1" w:styleId="Titre4Car">
    <w:name w:val="Titre 4 Car"/>
    <w:basedOn w:val="Policepardfaut"/>
    <w:link w:val="Titre4"/>
    <w:rsid w:val="00906B3A"/>
    <w:rPr>
      <w:rFonts w:ascii="Tahoma" w:eastAsia="Times New Roman" w:hAnsi="Tahoma" w:cs="Arial"/>
      <w:bCs/>
      <w:smallCaps/>
      <w:sz w:val="24"/>
      <w:szCs w:val="24"/>
      <w:lang w:eastAsia="fr-FR"/>
    </w:rPr>
  </w:style>
  <w:style w:type="character" w:customStyle="1" w:styleId="Titre5Car">
    <w:name w:val="Titre 5 Car"/>
    <w:basedOn w:val="Policepardfaut"/>
    <w:link w:val="Titre5"/>
    <w:rsid w:val="00906B3A"/>
    <w:rPr>
      <w:rFonts w:ascii="Tahoma" w:eastAsia="Times New Roman" w:hAnsi="Tahoma" w:cs="Times New Roman"/>
      <w:szCs w:val="24"/>
      <w:u w:val="single"/>
      <w:lang w:eastAsia="fr-FR"/>
    </w:rPr>
  </w:style>
  <w:style w:type="paragraph" w:customStyle="1" w:styleId="A10tab">
    <w:name w:val="A10 tab"/>
    <w:basedOn w:val="Normal"/>
    <w:rsid w:val="00906B3A"/>
    <w:pPr>
      <w:overflowPunct w:val="0"/>
      <w:autoSpaceDE w:val="0"/>
      <w:autoSpaceDN w:val="0"/>
      <w:adjustRightInd w:val="0"/>
      <w:spacing w:after="0" w:line="240" w:lineRule="atLeast"/>
      <w:ind w:left="700"/>
      <w:textAlignment w:val="baseline"/>
    </w:pPr>
    <w:rPr>
      <w:rFonts w:ascii="Times" w:eastAsia="Times New Roman" w:hAnsi="Times" w:cs="Times New Roman"/>
      <w:noProof/>
      <w:sz w:val="20"/>
      <w:szCs w:val="20"/>
      <w:lang w:eastAsia="fr-FR"/>
    </w:rPr>
  </w:style>
  <w:style w:type="paragraph" w:customStyle="1" w:styleId="1-1">
    <w:name w:val="1-1"/>
    <w:basedOn w:val="Normal"/>
    <w:rsid w:val="00906B3A"/>
    <w:pPr>
      <w:tabs>
        <w:tab w:val="left" w:pos="1440"/>
      </w:tabs>
      <w:overflowPunct w:val="0"/>
      <w:autoSpaceDE w:val="0"/>
      <w:autoSpaceDN w:val="0"/>
      <w:adjustRightInd w:val="0"/>
      <w:spacing w:after="0" w:line="240" w:lineRule="atLeast"/>
      <w:ind w:left="700"/>
      <w:textAlignment w:val="baseline"/>
    </w:pPr>
    <w:rPr>
      <w:rFonts w:ascii="Times" w:eastAsia="Times New Roman" w:hAnsi="Times" w:cs="Times New Roman"/>
      <w:b/>
      <w:noProof/>
      <w:szCs w:val="20"/>
      <w:lang w:eastAsia="fr-FR"/>
    </w:rPr>
  </w:style>
  <w:style w:type="paragraph" w:styleId="Paragraphedeliste">
    <w:name w:val="List Paragraph"/>
    <w:basedOn w:val="Normal"/>
    <w:uiPriority w:val="1"/>
    <w:qFormat/>
    <w:rsid w:val="00906B3A"/>
    <w:pPr>
      <w:spacing w:after="0" w:line="240" w:lineRule="auto"/>
      <w:ind w:left="708"/>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rsid w:val="00906B3A"/>
    <w:rPr>
      <w:rFonts w:asciiTheme="majorHAnsi" w:eastAsiaTheme="majorEastAsia" w:hAnsiTheme="majorHAnsi" w:cstheme="majorBidi"/>
      <w:color w:val="365F91" w:themeColor="accent1" w:themeShade="BF"/>
      <w:sz w:val="32"/>
      <w:szCs w:val="32"/>
    </w:rPr>
  </w:style>
  <w:style w:type="table" w:customStyle="1" w:styleId="Grilledutableau1">
    <w:name w:val="Grille du tableau1"/>
    <w:basedOn w:val="TableauNormal"/>
    <w:next w:val="Grilledutableau"/>
    <w:rsid w:val="00096D3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rsid w:val="00330BE3"/>
    <w:rPr>
      <w:rFonts w:ascii="Arial" w:eastAsia="Times New Roman" w:hAnsi="Arial" w:cs="Arial"/>
      <w:sz w:val="24"/>
      <w:szCs w:val="24"/>
      <w:lang w:eastAsia="fr-FR"/>
    </w:rPr>
  </w:style>
  <w:style w:type="character" w:customStyle="1" w:styleId="Titre7Car">
    <w:name w:val="Titre 7 Car"/>
    <w:basedOn w:val="Policepardfaut"/>
    <w:link w:val="Titre7"/>
    <w:rsid w:val="00330BE3"/>
    <w:rPr>
      <w:rFonts w:ascii="Arial" w:eastAsia="Times New Roman" w:hAnsi="Arial" w:cs="Arial"/>
      <w:b/>
      <w:bCs/>
      <w:sz w:val="24"/>
      <w:szCs w:val="24"/>
      <w:lang w:eastAsia="fr-FR"/>
    </w:rPr>
  </w:style>
  <w:style w:type="character" w:customStyle="1" w:styleId="Titre8Car">
    <w:name w:val="Titre 8 Car"/>
    <w:basedOn w:val="Policepardfaut"/>
    <w:link w:val="Titre8"/>
    <w:rsid w:val="00330BE3"/>
    <w:rPr>
      <w:rFonts w:ascii="Arial" w:eastAsia="Times New Roman" w:hAnsi="Arial" w:cs="Arial"/>
      <w:b/>
      <w:bCs/>
      <w:sz w:val="24"/>
      <w:szCs w:val="24"/>
      <w:u w:val="single"/>
      <w:lang w:eastAsia="fr-FR"/>
    </w:rPr>
  </w:style>
  <w:style w:type="character" w:customStyle="1" w:styleId="Titre9Car">
    <w:name w:val="Titre 9 Car"/>
    <w:basedOn w:val="Policepardfaut"/>
    <w:link w:val="Titre9"/>
    <w:rsid w:val="00330BE3"/>
    <w:rPr>
      <w:rFonts w:ascii="Arial" w:eastAsia="Times New Roman" w:hAnsi="Arial" w:cs="Arial"/>
      <w:sz w:val="24"/>
      <w:szCs w:val="24"/>
      <w:u w:val="single"/>
      <w:lang w:eastAsia="fr-FR"/>
    </w:rPr>
  </w:style>
  <w:style w:type="numbering" w:customStyle="1" w:styleId="Aucuneliste1">
    <w:name w:val="Aucune liste1"/>
    <w:next w:val="Aucuneliste"/>
    <w:uiPriority w:val="99"/>
    <w:semiHidden/>
    <w:unhideWhenUsed/>
    <w:rsid w:val="00330BE3"/>
  </w:style>
  <w:style w:type="numbering" w:customStyle="1" w:styleId="Aucuneliste11">
    <w:name w:val="Aucune liste11"/>
    <w:next w:val="Aucuneliste"/>
    <w:uiPriority w:val="99"/>
    <w:semiHidden/>
    <w:unhideWhenUsed/>
    <w:rsid w:val="00330BE3"/>
  </w:style>
  <w:style w:type="paragraph" w:customStyle="1" w:styleId="Corpsdetexte21">
    <w:name w:val="Corps de texte 21"/>
    <w:basedOn w:val="Normal"/>
    <w:rsid w:val="00330BE3"/>
    <w:pPr>
      <w:spacing w:after="0" w:line="240" w:lineRule="auto"/>
      <w:jc w:val="both"/>
    </w:pPr>
    <w:rPr>
      <w:rFonts w:ascii="Arial" w:eastAsia="Times New Roman" w:hAnsi="Arial" w:cs="Arial"/>
      <w:sz w:val="24"/>
      <w:szCs w:val="24"/>
      <w:lang w:eastAsia="fr-FR"/>
    </w:rPr>
  </w:style>
  <w:style w:type="character" w:styleId="Numrodepage">
    <w:name w:val="page number"/>
    <w:basedOn w:val="Policepardfaut"/>
    <w:rsid w:val="00330BE3"/>
    <w:rPr>
      <w:rFonts w:cs="Times New Roman"/>
    </w:rPr>
  </w:style>
  <w:style w:type="paragraph" w:styleId="Explorateurdedocuments">
    <w:name w:val="Document Map"/>
    <w:basedOn w:val="Normal"/>
    <w:link w:val="ExplorateurdedocumentsCar"/>
    <w:semiHidden/>
    <w:rsid w:val="00330BE3"/>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330BE3"/>
    <w:rPr>
      <w:rFonts w:ascii="Tahoma" w:eastAsia="Times New Roman" w:hAnsi="Tahoma" w:cs="Tahoma"/>
      <w:sz w:val="20"/>
      <w:szCs w:val="20"/>
      <w:shd w:val="clear" w:color="auto" w:fill="000080"/>
      <w:lang w:eastAsia="fr-FR"/>
    </w:rPr>
  </w:style>
  <w:style w:type="paragraph" w:styleId="Retraitcorpsdetexte">
    <w:name w:val="Body Text Indent"/>
    <w:basedOn w:val="Normal"/>
    <w:link w:val="RetraitcorpsdetexteCar"/>
    <w:rsid w:val="00330BE3"/>
    <w:pPr>
      <w:tabs>
        <w:tab w:val="left" w:pos="2835"/>
      </w:tabs>
      <w:spacing w:after="0" w:line="240" w:lineRule="auto"/>
      <w:ind w:left="2835" w:hanging="2835"/>
    </w:pPr>
    <w:rPr>
      <w:rFonts w:ascii="Times New Roman" w:eastAsia="Times New Roman" w:hAnsi="Times New Roman" w:cs="Times New Roman"/>
      <w:b/>
      <w:bCs/>
      <w:sz w:val="24"/>
      <w:szCs w:val="24"/>
      <w:lang w:eastAsia="fr-FR"/>
    </w:rPr>
  </w:style>
  <w:style w:type="character" w:customStyle="1" w:styleId="RetraitcorpsdetexteCar">
    <w:name w:val="Retrait corps de texte Car"/>
    <w:basedOn w:val="Policepardfaut"/>
    <w:link w:val="Retraitcorpsdetexte"/>
    <w:rsid w:val="00330BE3"/>
    <w:rPr>
      <w:rFonts w:ascii="Times New Roman" w:eastAsia="Times New Roman" w:hAnsi="Times New Roman" w:cs="Times New Roman"/>
      <w:b/>
      <w:bCs/>
      <w:sz w:val="24"/>
      <w:szCs w:val="24"/>
      <w:lang w:eastAsia="fr-FR"/>
    </w:rPr>
  </w:style>
  <w:style w:type="paragraph" w:styleId="Retraitcorpsdetexte2">
    <w:name w:val="Body Text Indent 2"/>
    <w:basedOn w:val="Normal"/>
    <w:link w:val="Retraitcorpsdetexte2Car"/>
    <w:rsid w:val="00330BE3"/>
    <w:pPr>
      <w:spacing w:after="0" w:line="240" w:lineRule="auto"/>
      <w:ind w:left="1134" w:hanging="567"/>
      <w:jc w:val="both"/>
    </w:pPr>
    <w:rPr>
      <w:rFonts w:ascii="Times New Roman" w:eastAsia="Times New Roman" w:hAnsi="Times New Roman" w:cs="Times New Roman"/>
      <w:sz w:val="24"/>
      <w:szCs w:val="24"/>
      <w:lang w:eastAsia="fr-FR"/>
    </w:rPr>
  </w:style>
  <w:style w:type="character" w:customStyle="1" w:styleId="Retraitcorpsdetexte2Car">
    <w:name w:val="Retrait corps de texte 2 Car"/>
    <w:basedOn w:val="Policepardfaut"/>
    <w:link w:val="Retraitcorpsdetexte2"/>
    <w:rsid w:val="00330BE3"/>
    <w:rPr>
      <w:rFonts w:ascii="Times New Roman" w:eastAsia="Times New Roman" w:hAnsi="Times New Roman" w:cs="Times New Roman"/>
      <w:sz w:val="24"/>
      <w:szCs w:val="24"/>
      <w:lang w:eastAsia="fr-FR"/>
    </w:rPr>
  </w:style>
  <w:style w:type="paragraph" w:styleId="Retraitcorpsdetexte3">
    <w:name w:val="Body Text Indent 3"/>
    <w:basedOn w:val="Normal"/>
    <w:link w:val="Retraitcorpsdetexte3Car"/>
    <w:rsid w:val="00330BE3"/>
    <w:pPr>
      <w:spacing w:after="0" w:line="240" w:lineRule="auto"/>
      <w:ind w:left="993" w:hanging="426"/>
      <w:jc w:val="both"/>
    </w:pPr>
    <w:rPr>
      <w:rFonts w:ascii="Times New Roman" w:eastAsia="Times New Roman" w:hAnsi="Times New Roman" w:cs="Times New Roman"/>
      <w:sz w:val="24"/>
      <w:szCs w:val="24"/>
      <w:lang w:eastAsia="fr-FR"/>
    </w:rPr>
  </w:style>
  <w:style w:type="character" w:customStyle="1" w:styleId="Retraitcorpsdetexte3Car">
    <w:name w:val="Retrait corps de texte 3 Car"/>
    <w:basedOn w:val="Policepardfaut"/>
    <w:link w:val="Retraitcorpsdetexte3"/>
    <w:rsid w:val="00330BE3"/>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330BE3"/>
    <w:pPr>
      <w:spacing w:after="0" w:line="240" w:lineRule="auto"/>
      <w:jc w:val="both"/>
    </w:pPr>
    <w:rPr>
      <w:rFonts w:ascii="Arial Narrow" w:eastAsia="Times New Roman" w:hAnsi="Arial Narrow" w:cs="Times New Roman"/>
      <w:sz w:val="20"/>
      <w:szCs w:val="20"/>
      <w:lang w:eastAsia="fr-FR"/>
    </w:rPr>
  </w:style>
  <w:style w:type="character" w:customStyle="1" w:styleId="Corpsdetexte2Car">
    <w:name w:val="Corps de texte 2 Car"/>
    <w:basedOn w:val="Policepardfaut"/>
    <w:link w:val="Corpsdetexte2"/>
    <w:rsid w:val="00330BE3"/>
    <w:rPr>
      <w:rFonts w:ascii="Arial Narrow" w:eastAsia="Times New Roman" w:hAnsi="Arial Narrow" w:cs="Times New Roman"/>
      <w:sz w:val="20"/>
      <w:szCs w:val="20"/>
      <w:lang w:eastAsia="fr-FR"/>
    </w:rPr>
  </w:style>
  <w:style w:type="paragraph" w:styleId="Corpsdetexte3">
    <w:name w:val="Body Text 3"/>
    <w:basedOn w:val="Normal"/>
    <w:link w:val="Corpsdetexte3Car"/>
    <w:rsid w:val="00330BE3"/>
    <w:pPr>
      <w:spacing w:after="0" w:line="240" w:lineRule="auto"/>
      <w:jc w:val="both"/>
    </w:pPr>
    <w:rPr>
      <w:rFonts w:ascii="Arial Narrow" w:eastAsia="Times New Roman" w:hAnsi="Arial Narrow" w:cs="Times New Roman"/>
      <w:lang w:eastAsia="fr-FR"/>
    </w:rPr>
  </w:style>
  <w:style w:type="character" w:customStyle="1" w:styleId="Corpsdetexte3Car">
    <w:name w:val="Corps de texte 3 Car"/>
    <w:basedOn w:val="Policepardfaut"/>
    <w:link w:val="Corpsdetexte3"/>
    <w:rsid w:val="00330BE3"/>
    <w:rPr>
      <w:rFonts w:ascii="Arial Narrow" w:eastAsia="Times New Roman" w:hAnsi="Arial Narrow" w:cs="Times New Roman"/>
      <w:lang w:eastAsia="fr-FR"/>
    </w:rPr>
  </w:style>
  <w:style w:type="table" w:customStyle="1" w:styleId="Grilledutableau2">
    <w:name w:val="Grille du tableau2"/>
    <w:basedOn w:val="TableauNormal"/>
    <w:next w:val="Grilledutableau"/>
    <w:rsid w:val="00330BE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P1">
    <w:name w:val="CCP1"/>
    <w:basedOn w:val="Normal"/>
    <w:rsid w:val="00330BE3"/>
    <w:pPr>
      <w:tabs>
        <w:tab w:val="left" w:pos="2800"/>
      </w:tabs>
      <w:spacing w:after="0" w:line="240" w:lineRule="auto"/>
      <w:ind w:left="1500" w:hanging="1500"/>
      <w:jc w:val="both"/>
    </w:pPr>
    <w:rPr>
      <w:rFonts w:ascii="Palatino" w:eastAsia="Times New Roman" w:hAnsi="Palatino" w:cs="Times New Roman"/>
      <w:sz w:val="24"/>
      <w:szCs w:val="20"/>
      <w:lang w:eastAsia="fr-FR"/>
    </w:rPr>
  </w:style>
  <w:style w:type="character" w:styleId="Lienhypertexte">
    <w:name w:val="Hyperlink"/>
    <w:basedOn w:val="Policepardfaut"/>
    <w:uiPriority w:val="99"/>
    <w:rsid w:val="00330BE3"/>
    <w:rPr>
      <w:rFonts w:cs="Times New Roman"/>
      <w:color w:val="0000FF"/>
      <w:u w:val="single"/>
    </w:rPr>
  </w:style>
  <w:style w:type="paragraph" w:customStyle="1" w:styleId="CM5">
    <w:name w:val="CM5"/>
    <w:basedOn w:val="Normal"/>
    <w:next w:val="Normal"/>
    <w:rsid w:val="00330BE3"/>
    <w:pPr>
      <w:widowControl w:val="0"/>
      <w:autoSpaceDE w:val="0"/>
      <w:autoSpaceDN w:val="0"/>
      <w:adjustRightInd w:val="0"/>
      <w:spacing w:after="0" w:line="240" w:lineRule="auto"/>
    </w:pPr>
    <w:rPr>
      <w:rFonts w:ascii="Arial Narrow" w:eastAsia="Times New Roman" w:hAnsi="Arial Narrow" w:cs="Arial Narrow"/>
      <w:sz w:val="24"/>
      <w:szCs w:val="24"/>
      <w:lang w:eastAsia="fr-FR"/>
    </w:rPr>
  </w:style>
  <w:style w:type="paragraph" w:styleId="NormalWeb">
    <w:name w:val="Normal (Web)"/>
    <w:basedOn w:val="Normal"/>
    <w:uiPriority w:val="99"/>
    <w:rsid w:val="00330BE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
    <w:name w:val="texte"/>
    <w:basedOn w:val="Normal"/>
    <w:rsid w:val="00330BE3"/>
    <w:pPr>
      <w:spacing w:after="0" w:line="240" w:lineRule="auto"/>
      <w:ind w:firstLine="567"/>
      <w:jc w:val="both"/>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rsid w:val="00330BE3"/>
    <w:pPr>
      <w:spacing w:after="0" w:line="240" w:lineRule="auto"/>
      <w:ind w:left="708"/>
    </w:pPr>
    <w:rPr>
      <w:rFonts w:ascii="Tahoma" w:eastAsia="Times New Roman" w:hAnsi="Tahoma" w:cs="Times New Roman"/>
      <w:bCs/>
      <w:smallCaps/>
      <w:sz w:val="20"/>
      <w:lang w:eastAsia="fr-FR"/>
    </w:rPr>
  </w:style>
  <w:style w:type="paragraph" w:customStyle="1" w:styleId="sparateur">
    <w:name w:val="séparateur"/>
    <w:basedOn w:val="Normal"/>
    <w:rsid w:val="00330BE3"/>
    <w:pPr>
      <w:spacing w:after="0" w:line="240" w:lineRule="auto"/>
    </w:pPr>
    <w:rPr>
      <w:rFonts w:ascii="Times New Roman" w:eastAsia="Times New Roman" w:hAnsi="Times New Roman" w:cs="Times New Roman"/>
      <w:sz w:val="18"/>
      <w:szCs w:val="18"/>
      <w:lang w:eastAsia="fr-FR"/>
    </w:rPr>
  </w:style>
  <w:style w:type="paragraph" w:customStyle="1" w:styleId="Paragraphedeliste1">
    <w:name w:val="Paragraphe de liste1"/>
    <w:basedOn w:val="Normal"/>
    <w:rsid w:val="00330BE3"/>
    <w:pPr>
      <w:spacing w:after="0" w:line="240" w:lineRule="auto"/>
      <w:ind w:left="708"/>
    </w:pPr>
    <w:rPr>
      <w:rFonts w:ascii="Times New Roman" w:eastAsia="Times New Roman" w:hAnsi="Times New Roman" w:cs="Times New Roman"/>
      <w:sz w:val="20"/>
      <w:szCs w:val="20"/>
      <w:lang w:eastAsia="fr-FR"/>
    </w:rPr>
  </w:style>
  <w:style w:type="paragraph" w:customStyle="1" w:styleId="textenormal">
    <w:name w:val="texte normal"/>
    <w:basedOn w:val="Normal"/>
    <w:rsid w:val="00330BE3"/>
    <w:pPr>
      <w:spacing w:after="0" w:line="240" w:lineRule="auto"/>
      <w:ind w:firstLine="567"/>
    </w:pPr>
    <w:rPr>
      <w:rFonts w:ascii="Times New Roman" w:eastAsia="Times New Roman" w:hAnsi="Times New Roman" w:cs="Times New Roman"/>
      <w:sz w:val="24"/>
      <w:szCs w:val="24"/>
      <w:lang w:eastAsia="fr-FR"/>
    </w:rPr>
  </w:style>
  <w:style w:type="paragraph" w:customStyle="1" w:styleId="En-ttedetabledesmatires1">
    <w:name w:val="En-tête de table des matières1"/>
    <w:basedOn w:val="Titre1"/>
    <w:next w:val="Normal"/>
    <w:rsid w:val="00330BE3"/>
    <w:pPr>
      <w:spacing w:before="480"/>
      <w:outlineLvl w:val="9"/>
    </w:pPr>
    <w:rPr>
      <w:rFonts w:ascii="Cambria" w:eastAsia="Times New Roman" w:hAnsi="Cambria" w:cs="Times New Roman"/>
      <w:bCs/>
      <w:color w:val="365F91"/>
      <w:sz w:val="28"/>
      <w:szCs w:val="28"/>
      <w:u w:val="single"/>
    </w:rPr>
  </w:style>
  <w:style w:type="paragraph" w:styleId="TM1">
    <w:name w:val="toc 1"/>
    <w:basedOn w:val="Normal"/>
    <w:next w:val="Normal"/>
    <w:autoRedefine/>
    <w:uiPriority w:val="39"/>
    <w:rsid w:val="00330BE3"/>
    <w:pPr>
      <w:tabs>
        <w:tab w:val="left" w:pos="709"/>
        <w:tab w:val="right" w:leader="dot" w:pos="9629"/>
      </w:tabs>
      <w:spacing w:before="120" w:after="120" w:line="240" w:lineRule="auto"/>
    </w:pPr>
    <w:rPr>
      <w:rFonts w:ascii="Tahoma" w:eastAsia="Times New Roman" w:hAnsi="Tahoma" w:cs="Times New Roman"/>
      <w:b/>
      <w:bCs/>
      <w:caps/>
      <w:u w:val="single"/>
      <w:lang w:eastAsia="fr-FR"/>
    </w:rPr>
  </w:style>
  <w:style w:type="paragraph" w:styleId="TM3">
    <w:name w:val="toc 3"/>
    <w:basedOn w:val="Normal"/>
    <w:next w:val="Normal"/>
    <w:autoRedefine/>
    <w:uiPriority w:val="39"/>
    <w:rsid w:val="00330BE3"/>
    <w:pPr>
      <w:spacing w:after="0" w:line="240" w:lineRule="auto"/>
      <w:ind w:left="1416"/>
    </w:pPr>
    <w:rPr>
      <w:rFonts w:ascii="Tahoma" w:eastAsia="Times New Roman" w:hAnsi="Tahoma" w:cs="Times New Roman"/>
      <w:smallCaps/>
      <w:sz w:val="20"/>
      <w:lang w:eastAsia="fr-FR"/>
    </w:rPr>
  </w:style>
  <w:style w:type="paragraph" w:customStyle="1" w:styleId="Titre1Nico">
    <w:name w:val="Titre 1 Nico"/>
    <w:basedOn w:val="Titre4"/>
    <w:link w:val="Titre1NicoCar"/>
    <w:rsid w:val="00330BE3"/>
    <w:pPr>
      <w:numPr>
        <w:numId w:val="0"/>
      </w:numPr>
      <w:ind w:left="864" w:hanging="144"/>
    </w:pPr>
    <w:rPr>
      <w:smallCaps w:val="0"/>
      <w:u w:val="single"/>
    </w:rPr>
  </w:style>
  <w:style w:type="paragraph" w:customStyle="1" w:styleId="titre2Nico">
    <w:name w:val="titre 2 Nico"/>
    <w:basedOn w:val="Normal"/>
    <w:link w:val="titre2NicoCar"/>
    <w:rsid w:val="00330BE3"/>
    <w:pPr>
      <w:spacing w:after="0" w:line="240" w:lineRule="auto"/>
      <w:jc w:val="both"/>
    </w:pPr>
    <w:rPr>
      <w:rFonts w:ascii="Tahoma" w:eastAsia="Times New Roman" w:hAnsi="Tahoma" w:cs="Tahoma"/>
      <w:b/>
      <w:szCs w:val="20"/>
      <w:lang w:eastAsia="fr-FR"/>
    </w:rPr>
  </w:style>
  <w:style w:type="character" w:customStyle="1" w:styleId="Titre1NicoCar">
    <w:name w:val="Titre 1 Nico Car"/>
    <w:basedOn w:val="Titre4Car"/>
    <w:link w:val="Titre1Nico"/>
    <w:locked/>
    <w:rsid w:val="00330BE3"/>
    <w:rPr>
      <w:rFonts w:ascii="Tahoma" w:eastAsia="Times New Roman" w:hAnsi="Tahoma" w:cs="Arial"/>
      <w:bCs/>
      <w:smallCaps w:val="0"/>
      <w:sz w:val="24"/>
      <w:szCs w:val="24"/>
      <w:u w:val="single"/>
      <w:lang w:eastAsia="fr-FR"/>
    </w:rPr>
  </w:style>
  <w:style w:type="paragraph" w:customStyle="1" w:styleId="Titre2Nico0">
    <w:name w:val="Titre 2 Nico"/>
    <w:basedOn w:val="Normal"/>
    <w:link w:val="Titre2NicoCar0"/>
    <w:rsid w:val="00330BE3"/>
    <w:pPr>
      <w:spacing w:after="0" w:line="240" w:lineRule="auto"/>
      <w:jc w:val="both"/>
    </w:pPr>
    <w:rPr>
      <w:rFonts w:ascii="Tahoma" w:eastAsia="Times New Roman" w:hAnsi="Tahoma" w:cs="Tahoma"/>
      <w:b/>
      <w:szCs w:val="20"/>
      <w:u w:val="single"/>
      <w:lang w:eastAsia="fr-FR"/>
    </w:rPr>
  </w:style>
  <w:style w:type="character" w:customStyle="1" w:styleId="titre2NicoCar">
    <w:name w:val="titre 2 Nico Car"/>
    <w:basedOn w:val="Policepardfaut"/>
    <w:link w:val="titre2Nico"/>
    <w:locked/>
    <w:rsid w:val="00330BE3"/>
    <w:rPr>
      <w:rFonts w:ascii="Tahoma" w:eastAsia="Times New Roman" w:hAnsi="Tahoma" w:cs="Tahoma"/>
      <w:b/>
      <w:szCs w:val="20"/>
      <w:lang w:eastAsia="fr-FR"/>
    </w:rPr>
  </w:style>
  <w:style w:type="paragraph" w:customStyle="1" w:styleId="Titre3Nico">
    <w:name w:val="Titre 3 Nico"/>
    <w:basedOn w:val="Normal"/>
    <w:link w:val="Titre3NicoCar"/>
    <w:rsid w:val="00330BE3"/>
    <w:pPr>
      <w:tabs>
        <w:tab w:val="left" w:pos="851"/>
        <w:tab w:val="left" w:pos="1701"/>
      </w:tabs>
      <w:spacing w:after="0" w:line="240" w:lineRule="auto"/>
      <w:jc w:val="both"/>
    </w:pPr>
    <w:rPr>
      <w:rFonts w:ascii="Tahoma" w:eastAsia="Times New Roman" w:hAnsi="Tahoma" w:cs="Tahoma"/>
      <w:b/>
      <w:sz w:val="20"/>
      <w:szCs w:val="20"/>
      <w:u w:val="single"/>
      <w:lang w:eastAsia="fr-FR"/>
    </w:rPr>
  </w:style>
  <w:style w:type="character" w:customStyle="1" w:styleId="Titre2NicoCar0">
    <w:name w:val="Titre 2 Nico Car"/>
    <w:basedOn w:val="Policepardfaut"/>
    <w:link w:val="Titre2Nico0"/>
    <w:locked/>
    <w:rsid w:val="00330BE3"/>
    <w:rPr>
      <w:rFonts w:ascii="Tahoma" w:eastAsia="Times New Roman" w:hAnsi="Tahoma" w:cs="Tahoma"/>
      <w:b/>
      <w:szCs w:val="20"/>
      <w:u w:val="single"/>
      <w:lang w:eastAsia="fr-FR"/>
    </w:rPr>
  </w:style>
  <w:style w:type="paragraph" w:customStyle="1" w:styleId="Style1">
    <w:name w:val="Style1"/>
    <w:basedOn w:val="Titre2Nico0"/>
    <w:link w:val="Style1Car"/>
    <w:qFormat/>
    <w:rsid w:val="00330BE3"/>
  </w:style>
  <w:style w:type="character" w:customStyle="1" w:styleId="Titre3NicoCar">
    <w:name w:val="Titre 3 Nico Car"/>
    <w:basedOn w:val="Policepardfaut"/>
    <w:link w:val="Titre3Nico"/>
    <w:locked/>
    <w:rsid w:val="00330BE3"/>
    <w:rPr>
      <w:rFonts w:ascii="Tahoma" w:eastAsia="Times New Roman" w:hAnsi="Tahoma" w:cs="Tahoma"/>
      <w:b/>
      <w:sz w:val="20"/>
      <w:szCs w:val="20"/>
      <w:u w:val="single"/>
      <w:lang w:eastAsia="fr-FR"/>
    </w:rPr>
  </w:style>
  <w:style w:type="paragraph" w:customStyle="1" w:styleId="Titre33Nico">
    <w:name w:val="Titre 3.3 Nico"/>
    <w:basedOn w:val="Titre3Nico"/>
    <w:link w:val="Titre33NicoCar"/>
    <w:rsid w:val="00330BE3"/>
  </w:style>
  <w:style w:type="character" w:customStyle="1" w:styleId="Style1Car">
    <w:name w:val="Style1 Car"/>
    <w:basedOn w:val="Titre2NicoCar0"/>
    <w:link w:val="Style1"/>
    <w:locked/>
    <w:rsid w:val="00330BE3"/>
    <w:rPr>
      <w:rFonts w:ascii="Tahoma" w:eastAsia="Times New Roman" w:hAnsi="Tahoma" w:cs="Tahoma"/>
      <w:b/>
      <w:szCs w:val="20"/>
      <w:u w:val="single"/>
      <w:lang w:eastAsia="fr-FR"/>
    </w:rPr>
  </w:style>
  <w:style w:type="paragraph" w:customStyle="1" w:styleId="Titre33">
    <w:name w:val="Titre3.3"/>
    <w:basedOn w:val="Titre33Nico"/>
    <w:link w:val="Titre33Car"/>
    <w:rsid w:val="00330BE3"/>
    <w:pPr>
      <w:ind w:left="1702"/>
    </w:pPr>
  </w:style>
  <w:style w:type="character" w:customStyle="1" w:styleId="Titre33NicoCar">
    <w:name w:val="Titre 3.3 Nico Car"/>
    <w:basedOn w:val="Titre3NicoCar"/>
    <w:link w:val="Titre33Nico"/>
    <w:locked/>
    <w:rsid w:val="00330BE3"/>
    <w:rPr>
      <w:rFonts w:ascii="Tahoma" w:eastAsia="Times New Roman" w:hAnsi="Tahoma" w:cs="Tahoma"/>
      <w:b/>
      <w:sz w:val="20"/>
      <w:szCs w:val="20"/>
      <w:u w:val="single"/>
      <w:lang w:eastAsia="fr-FR"/>
    </w:rPr>
  </w:style>
  <w:style w:type="paragraph" w:customStyle="1" w:styleId="Tit3">
    <w:name w:val="Tit3"/>
    <w:basedOn w:val="Titre3Nico"/>
    <w:link w:val="Tit3Car"/>
    <w:autoRedefine/>
    <w:rsid w:val="00330BE3"/>
    <w:pPr>
      <w:numPr>
        <w:ilvl w:val="2"/>
        <w:numId w:val="22"/>
      </w:numPr>
      <w:tabs>
        <w:tab w:val="clear" w:pos="1701"/>
      </w:tabs>
    </w:pPr>
  </w:style>
  <w:style w:type="character" w:customStyle="1" w:styleId="Titre33Car">
    <w:name w:val="Titre3.3 Car"/>
    <w:basedOn w:val="Titre33NicoCar"/>
    <w:link w:val="Titre33"/>
    <w:locked/>
    <w:rsid w:val="00330BE3"/>
    <w:rPr>
      <w:rFonts w:ascii="Tahoma" w:eastAsia="Times New Roman" w:hAnsi="Tahoma" w:cs="Tahoma"/>
      <w:b/>
      <w:sz w:val="20"/>
      <w:szCs w:val="20"/>
      <w:u w:val="single"/>
      <w:lang w:eastAsia="fr-FR"/>
    </w:rPr>
  </w:style>
  <w:style w:type="paragraph" w:customStyle="1" w:styleId="Style2">
    <w:name w:val="Style2"/>
    <w:basedOn w:val="Tit3"/>
    <w:rsid w:val="00330BE3"/>
  </w:style>
  <w:style w:type="character" w:customStyle="1" w:styleId="Tit3Car">
    <w:name w:val="Tit3 Car"/>
    <w:basedOn w:val="Titre3NicoCar"/>
    <w:link w:val="Tit3"/>
    <w:locked/>
    <w:rsid w:val="00330BE3"/>
    <w:rPr>
      <w:rFonts w:ascii="Tahoma" w:eastAsia="Times New Roman" w:hAnsi="Tahoma" w:cs="Tahoma"/>
      <w:b/>
      <w:sz w:val="20"/>
      <w:szCs w:val="20"/>
      <w:u w:val="single"/>
      <w:lang w:eastAsia="fr-FR"/>
    </w:rPr>
  </w:style>
  <w:style w:type="paragraph" w:customStyle="1" w:styleId="Style3">
    <w:name w:val="Style3"/>
    <w:basedOn w:val="Style2"/>
    <w:rsid w:val="00330BE3"/>
  </w:style>
  <w:style w:type="paragraph" w:styleId="TM4">
    <w:name w:val="toc 4"/>
    <w:basedOn w:val="Normal"/>
    <w:next w:val="Normal"/>
    <w:autoRedefine/>
    <w:uiPriority w:val="39"/>
    <w:rsid w:val="00330BE3"/>
    <w:pPr>
      <w:spacing w:after="0" w:line="240" w:lineRule="auto"/>
      <w:ind w:left="708"/>
    </w:pPr>
    <w:rPr>
      <w:rFonts w:ascii="Tahoma" w:eastAsia="Times New Roman" w:hAnsi="Tahoma" w:cs="Times New Roman"/>
      <w:b/>
      <w:sz w:val="20"/>
      <w:lang w:eastAsia="fr-FR"/>
    </w:rPr>
  </w:style>
  <w:style w:type="paragraph" w:styleId="TM5">
    <w:name w:val="toc 5"/>
    <w:basedOn w:val="Normal"/>
    <w:next w:val="Normal"/>
    <w:autoRedefine/>
    <w:uiPriority w:val="39"/>
    <w:rsid w:val="00330BE3"/>
    <w:pPr>
      <w:spacing w:after="0" w:line="240" w:lineRule="auto"/>
      <w:ind w:left="1416"/>
    </w:pPr>
    <w:rPr>
      <w:rFonts w:ascii="Tahoma" w:eastAsia="Times New Roman" w:hAnsi="Tahoma" w:cs="Times New Roman"/>
      <w:sz w:val="18"/>
      <w:lang w:eastAsia="fr-FR"/>
    </w:rPr>
  </w:style>
  <w:style w:type="paragraph" w:styleId="TM6">
    <w:name w:val="toc 6"/>
    <w:basedOn w:val="Normal"/>
    <w:next w:val="Normal"/>
    <w:autoRedefine/>
    <w:uiPriority w:val="39"/>
    <w:rsid w:val="00330BE3"/>
    <w:pPr>
      <w:spacing w:after="0" w:line="240" w:lineRule="auto"/>
      <w:ind w:left="2124"/>
    </w:pPr>
    <w:rPr>
      <w:rFonts w:ascii="Tahoma" w:eastAsia="Times New Roman" w:hAnsi="Tahoma" w:cs="Times New Roman"/>
      <w:sz w:val="16"/>
      <w:lang w:eastAsia="fr-FR"/>
    </w:rPr>
  </w:style>
  <w:style w:type="paragraph" w:styleId="TM7">
    <w:name w:val="toc 7"/>
    <w:basedOn w:val="Normal"/>
    <w:next w:val="Normal"/>
    <w:autoRedefine/>
    <w:uiPriority w:val="39"/>
    <w:rsid w:val="00330BE3"/>
    <w:pPr>
      <w:spacing w:after="0" w:line="240" w:lineRule="auto"/>
    </w:pPr>
    <w:rPr>
      <w:rFonts w:ascii="Calibri" w:eastAsia="Times New Roman" w:hAnsi="Calibri" w:cs="Times New Roman"/>
      <w:lang w:eastAsia="fr-FR"/>
    </w:rPr>
  </w:style>
  <w:style w:type="paragraph" w:styleId="TM8">
    <w:name w:val="toc 8"/>
    <w:basedOn w:val="Normal"/>
    <w:next w:val="Normal"/>
    <w:autoRedefine/>
    <w:uiPriority w:val="39"/>
    <w:rsid w:val="00330BE3"/>
    <w:pPr>
      <w:spacing w:after="0" w:line="240" w:lineRule="auto"/>
    </w:pPr>
    <w:rPr>
      <w:rFonts w:ascii="Calibri" w:eastAsia="Times New Roman" w:hAnsi="Calibri" w:cs="Times New Roman"/>
      <w:lang w:eastAsia="fr-FR"/>
    </w:rPr>
  </w:style>
  <w:style w:type="paragraph" w:styleId="TM9">
    <w:name w:val="toc 9"/>
    <w:basedOn w:val="Normal"/>
    <w:next w:val="Normal"/>
    <w:autoRedefine/>
    <w:uiPriority w:val="39"/>
    <w:rsid w:val="00330BE3"/>
    <w:pPr>
      <w:spacing w:after="0" w:line="240" w:lineRule="auto"/>
    </w:pPr>
    <w:rPr>
      <w:rFonts w:ascii="Calibri" w:eastAsia="Times New Roman" w:hAnsi="Calibri" w:cs="Times New Roman"/>
      <w:lang w:eastAsia="fr-FR"/>
    </w:rPr>
  </w:style>
  <w:style w:type="paragraph" w:customStyle="1" w:styleId="Style4">
    <w:name w:val="Style4"/>
    <w:basedOn w:val="Titre3Nico"/>
    <w:link w:val="Style4Car"/>
    <w:rsid w:val="00330BE3"/>
  </w:style>
  <w:style w:type="character" w:customStyle="1" w:styleId="Style4Car">
    <w:name w:val="Style4 Car"/>
    <w:basedOn w:val="Titre3NicoCar"/>
    <w:link w:val="Style4"/>
    <w:locked/>
    <w:rsid w:val="00330BE3"/>
    <w:rPr>
      <w:rFonts w:ascii="Tahoma" w:eastAsia="Times New Roman" w:hAnsi="Tahoma" w:cs="Tahoma"/>
      <w:b/>
      <w:sz w:val="20"/>
      <w:szCs w:val="20"/>
      <w:u w:val="single"/>
      <w:lang w:eastAsia="fr-FR"/>
    </w:rPr>
  </w:style>
  <w:style w:type="character" w:styleId="lev">
    <w:name w:val="Strong"/>
    <w:basedOn w:val="Policepardfaut"/>
    <w:qFormat/>
    <w:rsid w:val="00330BE3"/>
    <w:rPr>
      <w:rFonts w:cs="Times New Roman"/>
      <w:b/>
      <w:bCs/>
    </w:rPr>
  </w:style>
  <w:style w:type="paragraph" w:styleId="Sous-titre">
    <w:name w:val="Subtitle"/>
    <w:basedOn w:val="Normal"/>
    <w:next w:val="Normal"/>
    <w:link w:val="Sous-titreCar"/>
    <w:qFormat/>
    <w:rsid w:val="00330BE3"/>
    <w:pPr>
      <w:spacing w:after="60" w:line="240" w:lineRule="auto"/>
      <w:jc w:val="center"/>
      <w:outlineLvl w:val="1"/>
    </w:pPr>
    <w:rPr>
      <w:rFonts w:ascii="Cambria" w:eastAsia="Times New Roman" w:hAnsi="Cambria" w:cs="Times New Roman"/>
      <w:sz w:val="24"/>
      <w:szCs w:val="24"/>
      <w:lang w:eastAsia="fr-FR"/>
    </w:rPr>
  </w:style>
  <w:style w:type="character" w:customStyle="1" w:styleId="Sous-titreCar">
    <w:name w:val="Sous-titre Car"/>
    <w:basedOn w:val="Policepardfaut"/>
    <w:link w:val="Sous-titre"/>
    <w:rsid w:val="00330BE3"/>
    <w:rPr>
      <w:rFonts w:ascii="Cambria" w:eastAsia="Times New Roman" w:hAnsi="Cambria" w:cs="Times New Roman"/>
      <w:sz w:val="24"/>
      <w:szCs w:val="24"/>
      <w:lang w:eastAsia="fr-FR"/>
    </w:rPr>
  </w:style>
  <w:style w:type="table" w:styleId="Tableauclassique1">
    <w:name w:val="Table Classic 1"/>
    <w:basedOn w:val="TableauNormal"/>
    <w:rsid w:val="00330BE3"/>
    <w:pPr>
      <w:spacing w:after="0" w:line="240" w:lineRule="auto"/>
    </w:pPr>
    <w:rPr>
      <w:rFonts w:ascii="CG Times (WN)" w:eastAsia="Times New Roman" w:hAnsi="CG Times (WN)" w:cs="Times New Roman"/>
      <w:sz w:val="20"/>
      <w:szCs w:val="20"/>
      <w:lang w:eastAsia="fr-FR"/>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yle7">
    <w:name w:val="Style 7"/>
    <w:basedOn w:val="Normal"/>
    <w:rsid w:val="00330BE3"/>
    <w:pPr>
      <w:widowControl w:val="0"/>
      <w:autoSpaceDE w:val="0"/>
      <w:autoSpaceDN w:val="0"/>
      <w:spacing w:after="0" w:line="240" w:lineRule="auto"/>
      <w:jc w:val="both"/>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330BE3"/>
  </w:style>
  <w:style w:type="paragraph" w:styleId="Retraitnormal">
    <w:name w:val="Normal Indent"/>
    <w:basedOn w:val="Normal"/>
    <w:uiPriority w:val="99"/>
    <w:semiHidden/>
    <w:unhideWhenUsed/>
    <w:rsid w:val="00330BE3"/>
    <w:pPr>
      <w:spacing w:before="100" w:beforeAutospacing="1" w:after="100" w:afterAutospacing="1" w:line="240" w:lineRule="auto"/>
      <w:jc w:val="both"/>
    </w:pPr>
    <w:rPr>
      <w:rFonts w:ascii="Times New Roman" w:eastAsia="Times New Roman" w:hAnsi="Times New Roman" w:cs="Times New Roman"/>
      <w:sz w:val="20"/>
      <w:szCs w:val="24"/>
      <w:lang w:eastAsia="fr-FR"/>
    </w:rPr>
  </w:style>
  <w:style w:type="paragraph" w:customStyle="1" w:styleId="En-ttedetabledesmatires2">
    <w:name w:val="En-tête de table des matières2"/>
    <w:basedOn w:val="Titre1"/>
    <w:next w:val="Normal"/>
    <w:uiPriority w:val="39"/>
    <w:unhideWhenUsed/>
    <w:qFormat/>
    <w:rsid w:val="00330BE3"/>
    <w:pPr>
      <w:spacing w:line="259" w:lineRule="auto"/>
      <w:outlineLvl w:val="9"/>
    </w:pPr>
    <w:rPr>
      <w:lang w:eastAsia="fr-FR"/>
    </w:rPr>
  </w:style>
  <w:style w:type="paragraph" w:customStyle="1" w:styleId="Retrait4">
    <w:name w:val="Retrait4"/>
    <w:basedOn w:val="Normal"/>
    <w:rsid w:val="00330BE3"/>
    <w:pPr>
      <w:spacing w:after="0" w:line="240" w:lineRule="auto"/>
      <w:jc w:val="both"/>
    </w:pPr>
    <w:rPr>
      <w:rFonts w:ascii="Arial" w:eastAsia="Times New Roman" w:hAnsi="Arial" w:cs="Times New Roman"/>
      <w:szCs w:val="20"/>
      <w:lang w:eastAsia="fr-FR"/>
    </w:rPr>
  </w:style>
  <w:style w:type="paragraph" w:customStyle="1" w:styleId="TexteRetrait1">
    <w:name w:val="TexteRetrait1"/>
    <w:basedOn w:val="Normal"/>
    <w:rsid w:val="00330BE3"/>
    <w:pPr>
      <w:spacing w:after="0" w:line="240" w:lineRule="auto"/>
      <w:ind w:left="289"/>
      <w:jc w:val="both"/>
    </w:pPr>
    <w:rPr>
      <w:rFonts w:ascii="Arial" w:eastAsia="Times New Roman" w:hAnsi="Arial" w:cs="Times New Roman"/>
      <w:szCs w:val="20"/>
      <w:lang w:eastAsia="fr-FR"/>
    </w:rPr>
  </w:style>
  <w:style w:type="paragraph" w:customStyle="1" w:styleId="Retrait1">
    <w:name w:val="Retrait1"/>
    <w:basedOn w:val="Normal"/>
    <w:rsid w:val="00330BE3"/>
    <w:pPr>
      <w:numPr>
        <w:numId w:val="39"/>
      </w:numPr>
      <w:spacing w:after="0" w:line="240" w:lineRule="auto"/>
      <w:jc w:val="both"/>
    </w:pPr>
    <w:rPr>
      <w:rFonts w:ascii="Arial" w:eastAsia="Times New Roman" w:hAnsi="Arial" w:cs="Times New Roman"/>
      <w:szCs w:val="20"/>
      <w:lang w:eastAsia="fr-FR"/>
    </w:rPr>
  </w:style>
  <w:style w:type="paragraph" w:styleId="Rvision">
    <w:name w:val="Revision"/>
    <w:hidden/>
    <w:uiPriority w:val="99"/>
    <w:semiHidden/>
    <w:rsid w:val="00330BE3"/>
    <w:pPr>
      <w:spacing w:after="0" w:line="240" w:lineRule="auto"/>
    </w:pPr>
    <w:rPr>
      <w:rFonts w:ascii="Times New Roman" w:eastAsia="Times New Roman" w:hAnsi="Times New Roman" w:cs="Times New Roman"/>
      <w:sz w:val="20"/>
      <w:szCs w:val="20"/>
      <w:lang w:eastAsia="fr-FR"/>
    </w:rPr>
  </w:style>
  <w:style w:type="character" w:customStyle="1" w:styleId="Mentionnonrsolue1">
    <w:name w:val="Mention non résolue1"/>
    <w:basedOn w:val="Policepardfaut"/>
    <w:uiPriority w:val="99"/>
    <w:semiHidden/>
    <w:unhideWhenUsed/>
    <w:rsid w:val="004F1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31119">
      <w:bodyDiv w:val="1"/>
      <w:marLeft w:val="0"/>
      <w:marRight w:val="0"/>
      <w:marTop w:val="0"/>
      <w:marBottom w:val="0"/>
      <w:divBdr>
        <w:top w:val="none" w:sz="0" w:space="0" w:color="auto"/>
        <w:left w:val="none" w:sz="0" w:space="0" w:color="auto"/>
        <w:bottom w:val="none" w:sz="0" w:space="0" w:color="auto"/>
        <w:right w:val="none" w:sz="0" w:space="0" w:color="auto"/>
      </w:divBdr>
    </w:div>
    <w:div w:id="344672177">
      <w:bodyDiv w:val="1"/>
      <w:marLeft w:val="0"/>
      <w:marRight w:val="0"/>
      <w:marTop w:val="0"/>
      <w:marBottom w:val="0"/>
      <w:divBdr>
        <w:top w:val="none" w:sz="0" w:space="0" w:color="auto"/>
        <w:left w:val="none" w:sz="0" w:space="0" w:color="auto"/>
        <w:bottom w:val="none" w:sz="0" w:space="0" w:color="auto"/>
        <w:right w:val="none" w:sz="0" w:space="0" w:color="auto"/>
      </w:divBdr>
    </w:div>
    <w:div w:id="66743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rationsfactures@fsh.nc" TargetMode="External"/><Relationship Id="rId13" Type="http://schemas.openxmlformats.org/officeDocument/2006/relationships/hyperlink" Target="http://fr.wikipedia.org/wiki/Dossier_des_ouvrages_ex%C3%A9cut%C3%A9s"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fr.wikipedia.org/wiki/Dossier_des_ouvrages_ex%C3%A9cut%C3%A9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wikipedia.org/wiki/Dossier_des_ouvrages_ex%C3%A9cut%C3%A9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fr.wikipedia.org/wiki/Dossier_des_ouvrages_ex%C3%A9cut%C3%A9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r.wikipedia.org/wiki/Dossier_des_ouvrages_ex%C3%A9cut%C3%A9s" TargetMode="External"/><Relationship Id="rId14"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23F3F-C0C8-41F1-B3F9-7D3B619B3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23</Pages>
  <Words>10158</Words>
  <Characters>55870</Characters>
  <Application>Microsoft Office Word</Application>
  <DocSecurity>0</DocSecurity>
  <Lines>465</Lines>
  <Paragraphs>131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doris.hoarau</dc:creator>
  <cp:lastModifiedBy>Jean-Yves AURIOL</cp:lastModifiedBy>
  <cp:revision>22</cp:revision>
  <cp:lastPrinted>2023-07-05T22:42:00Z</cp:lastPrinted>
  <dcterms:created xsi:type="dcterms:W3CDTF">2025-09-24T22:40:00Z</dcterms:created>
  <dcterms:modified xsi:type="dcterms:W3CDTF">2025-09-30T21:11:00Z</dcterms:modified>
</cp:coreProperties>
</file>